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B72A95" w14:textId="3F9F6FA6" w:rsidR="007A558C" w:rsidRPr="007A558C" w:rsidRDefault="007A558C" w:rsidP="007A558C">
      <w:pPr>
        <w:pStyle w:val="Hlavika"/>
      </w:pPr>
      <w:r>
        <w:t xml:space="preserve">Príloha č. </w:t>
      </w:r>
      <w:r w:rsidR="00822263">
        <w:t>4</w:t>
      </w:r>
      <w:r>
        <w:t xml:space="preserve"> Zmluvy o poskytnutí NFP</w:t>
      </w:r>
      <w:bookmarkStart w:id="0" w:name="_GoBack"/>
      <w:bookmarkEnd w:id="0"/>
    </w:p>
    <w:p w14:paraId="4581DC90" w14:textId="575472FA"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008F1CFB" w:rsidRPr="00A05EC4">
        <w:rPr>
          <w:sz w:val="22"/>
          <w:szCs w:val="22"/>
          <w:lang w:eastAsia="cs-CZ"/>
        </w:rPr>
        <w:t xml:space="preserve">. </w:t>
      </w:r>
    </w:p>
    <w:p w14:paraId="4581DC92" w14:textId="0EC12C17" w:rsidR="008F1CFB" w:rsidRPr="007C3E78"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8F1CFB" w:rsidRPr="007C3E78" w14:paraId="4581DC97" w14:textId="77777777" w:rsidTr="004C61C1">
        <w:tc>
          <w:tcPr>
            <w:tcW w:w="675" w:type="dxa"/>
            <w:tcBorders>
              <w:bottom w:val="single" w:sz="4" w:space="0" w:color="auto"/>
            </w:tcBorders>
            <w:shd w:val="clear" w:color="auto" w:fill="CCC0D9" w:themeFill="accent4" w:themeFillTint="66"/>
            <w:vAlign w:val="center"/>
          </w:tcPr>
          <w:p w14:paraId="4581DC93"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14:paraId="4581DC94"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14:paraId="4581DC95"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14:paraId="4581DC96" w14:textId="77777777" w:rsidR="008F1CFB" w:rsidRPr="007C3E78" w:rsidRDefault="008F1CFB" w:rsidP="00A91AEF">
            <w:pPr>
              <w:jc w:val="center"/>
              <w:rPr>
                <w:b/>
                <w:sz w:val="22"/>
                <w:szCs w:val="22"/>
                <w:lang w:eastAsia="cs-CZ"/>
              </w:rPr>
            </w:pPr>
            <w:r w:rsidRPr="007C3E78">
              <w:rPr>
                <w:b/>
                <w:sz w:val="22"/>
                <w:szCs w:val="22"/>
                <w:lang w:eastAsia="cs-CZ"/>
              </w:rPr>
              <w:t>Výška finančnej opravy (korekcie)</w:t>
            </w:r>
          </w:p>
        </w:tc>
      </w:tr>
      <w:tr w:rsidR="00A91AEF" w:rsidRPr="007C3E78" w14:paraId="4581DC99" w14:textId="77777777" w:rsidTr="00A91AEF">
        <w:tc>
          <w:tcPr>
            <w:tcW w:w="14034" w:type="dxa"/>
            <w:gridSpan w:val="4"/>
            <w:shd w:val="clear" w:color="auto" w:fill="BFBFBF" w:themeFill="background1" w:themeFillShade="BF"/>
            <w:vAlign w:val="center"/>
          </w:tcPr>
          <w:p w14:paraId="4581DC98" w14:textId="77777777" w:rsidR="00A91AEF" w:rsidRPr="007C3E78" w:rsidRDefault="00A91AEF" w:rsidP="00A91AEF">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8F1CFB" w:rsidRPr="007C3E78" w14:paraId="4581DCA6" w14:textId="77777777" w:rsidTr="00A91AEF">
        <w:tc>
          <w:tcPr>
            <w:tcW w:w="675" w:type="dxa"/>
            <w:shd w:val="clear" w:color="auto" w:fill="auto"/>
            <w:vAlign w:val="center"/>
          </w:tcPr>
          <w:p w14:paraId="4581DC9A" w14:textId="77777777" w:rsidR="008F1CFB" w:rsidRPr="007C3E78" w:rsidRDefault="008F1CFB" w:rsidP="00A91AEF">
            <w:pPr>
              <w:jc w:val="center"/>
              <w:rPr>
                <w:sz w:val="22"/>
                <w:szCs w:val="22"/>
                <w:lang w:eastAsia="cs-CZ"/>
              </w:rPr>
            </w:pPr>
            <w:r w:rsidRPr="007C3E78">
              <w:rPr>
                <w:sz w:val="22"/>
                <w:szCs w:val="22"/>
                <w:lang w:eastAsia="cs-CZ"/>
              </w:rPr>
              <w:t>1.</w:t>
            </w:r>
          </w:p>
        </w:tc>
        <w:tc>
          <w:tcPr>
            <w:tcW w:w="3720" w:type="dxa"/>
            <w:shd w:val="clear" w:color="auto" w:fill="auto"/>
          </w:tcPr>
          <w:p w14:paraId="4581DC9B" w14:textId="77777777" w:rsidR="008F1CFB" w:rsidRPr="007C3E78" w:rsidRDefault="008F1CFB" w:rsidP="007C3E78">
            <w:pPr>
              <w:rPr>
                <w:sz w:val="22"/>
                <w:szCs w:val="22"/>
                <w:lang w:eastAsia="cs-CZ"/>
              </w:rPr>
            </w:pPr>
            <w:r w:rsidRPr="007C3E78">
              <w:rPr>
                <w:sz w:val="22"/>
                <w:szCs w:val="22"/>
                <w:lang w:eastAsia="cs-CZ"/>
              </w:rPr>
              <w:t xml:space="preserve">Nedodržanie postupov zverejňovania zákazky v zmysle zákona o VO </w:t>
            </w:r>
          </w:p>
          <w:p w14:paraId="4581DC9C" w14:textId="77777777" w:rsidR="008F1CFB" w:rsidRPr="007C3E78" w:rsidRDefault="008F1CFB" w:rsidP="007C3E78">
            <w:pPr>
              <w:rPr>
                <w:sz w:val="22"/>
                <w:szCs w:val="22"/>
                <w:lang w:eastAsia="cs-CZ"/>
              </w:rPr>
            </w:pPr>
          </w:p>
        </w:tc>
        <w:tc>
          <w:tcPr>
            <w:tcW w:w="6379" w:type="dxa"/>
            <w:shd w:val="clear" w:color="auto" w:fill="auto"/>
          </w:tcPr>
          <w:p w14:paraId="4581DC9D" w14:textId="77777777" w:rsidR="008F1CFB" w:rsidRPr="007C3E78" w:rsidRDefault="008F1CFB" w:rsidP="001342A2">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23 ods. 1 zákona o VO. </w:t>
            </w:r>
          </w:p>
          <w:p w14:paraId="4581DC9E" w14:textId="77777777" w:rsidR="008F1CFB" w:rsidRPr="007C3E78" w:rsidRDefault="008F1CFB" w:rsidP="007C3E78">
            <w:pPr>
              <w:rPr>
                <w:sz w:val="22"/>
                <w:szCs w:val="22"/>
                <w:lang w:eastAsia="cs-CZ"/>
              </w:rPr>
            </w:pPr>
          </w:p>
          <w:p w14:paraId="4581DC9F" w14:textId="77777777" w:rsidR="008F1CFB" w:rsidRPr="007C3E78" w:rsidRDefault="008F1CFB" w:rsidP="007C3E78">
            <w:pPr>
              <w:rPr>
                <w:sz w:val="22"/>
                <w:szCs w:val="22"/>
                <w:lang w:eastAsia="cs-CZ"/>
              </w:rPr>
            </w:pPr>
          </w:p>
          <w:p w14:paraId="4581DCA0" w14:textId="77777777" w:rsidR="008F1CFB" w:rsidRPr="007C3E78" w:rsidRDefault="008F1CFB" w:rsidP="001342A2">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14:paraId="4581DCA1" w14:textId="77777777" w:rsidR="008F1CFB" w:rsidRPr="007C3E78" w:rsidRDefault="008F1CFB" w:rsidP="007C3E78">
            <w:pPr>
              <w:rPr>
                <w:sz w:val="22"/>
                <w:szCs w:val="22"/>
                <w:lang w:eastAsia="cs-CZ"/>
              </w:rPr>
            </w:pPr>
          </w:p>
          <w:p w14:paraId="4581DCA2" w14:textId="77777777" w:rsidR="008F1CFB" w:rsidRPr="007C3E78" w:rsidRDefault="008F1CFB" w:rsidP="007C3E78">
            <w:pPr>
              <w:rPr>
                <w:sz w:val="22"/>
                <w:szCs w:val="22"/>
                <w:lang w:eastAsia="cs-CZ"/>
              </w:rPr>
            </w:pPr>
          </w:p>
        </w:tc>
        <w:tc>
          <w:tcPr>
            <w:tcW w:w="3260" w:type="dxa"/>
            <w:shd w:val="clear" w:color="auto" w:fill="auto"/>
          </w:tcPr>
          <w:p w14:paraId="4581DCA3" w14:textId="77777777" w:rsidR="008F1CFB" w:rsidRPr="007C3E78" w:rsidRDefault="008F1CFB" w:rsidP="007C3E78">
            <w:pPr>
              <w:rPr>
                <w:sz w:val="22"/>
                <w:szCs w:val="22"/>
                <w:lang w:eastAsia="cs-CZ"/>
              </w:rPr>
            </w:pPr>
            <w:r w:rsidRPr="007C3E78">
              <w:rPr>
                <w:sz w:val="22"/>
                <w:szCs w:val="22"/>
                <w:lang w:eastAsia="cs-CZ"/>
              </w:rPr>
              <w:lastRenderedPageBreak/>
              <w:t>100 %</w:t>
            </w:r>
          </w:p>
          <w:p w14:paraId="4581DCA4" w14:textId="77777777" w:rsidR="008F1CFB" w:rsidRPr="007C3E78" w:rsidRDefault="008F1CFB" w:rsidP="007C3E78">
            <w:pPr>
              <w:rPr>
                <w:sz w:val="22"/>
                <w:szCs w:val="22"/>
                <w:lang w:eastAsia="cs-CZ"/>
              </w:rPr>
            </w:pPr>
          </w:p>
          <w:p w14:paraId="4581DCA5" w14:textId="77777777" w:rsidR="008F1CFB" w:rsidRPr="007C3E78" w:rsidRDefault="008F1CFB" w:rsidP="007C3E78">
            <w:pPr>
              <w:rPr>
                <w:sz w:val="22"/>
                <w:szCs w:val="22"/>
                <w:lang w:eastAsia="cs-CZ"/>
              </w:rPr>
            </w:pPr>
            <w:r w:rsidRPr="007C3E78">
              <w:rPr>
                <w:sz w:val="22"/>
                <w:szCs w:val="22"/>
                <w:lang w:eastAsia="cs-CZ"/>
              </w:rPr>
              <w:t>V prípade nadlimitných zákaziek, v rámci ktorých nebolo oznámenie zverejnené v úradnom vestníku EÚ, ale zadávanie zákazky bolo korektne zverejnené vo vestníku ÚVO sa uplatňuje korekcia 25 %</w:t>
            </w:r>
          </w:p>
        </w:tc>
      </w:tr>
      <w:tr w:rsidR="008F1CFB" w:rsidRPr="007C3E78" w14:paraId="4581DCB8" w14:textId="77777777" w:rsidTr="00A91AEF">
        <w:tc>
          <w:tcPr>
            <w:tcW w:w="675" w:type="dxa"/>
            <w:shd w:val="clear" w:color="auto" w:fill="auto"/>
            <w:vAlign w:val="center"/>
          </w:tcPr>
          <w:p w14:paraId="4581DCA7" w14:textId="77777777" w:rsidR="008F1CFB" w:rsidRPr="007C3E78" w:rsidRDefault="008F1CFB" w:rsidP="00A91AEF">
            <w:pPr>
              <w:jc w:val="center"/>
              <w:rPr>
                <w:sz w:val="22"/>
                <w:szCs w:val="22"/>
                <w:lang w:eastAsia="cs-CZ"/>
              </w:rPr>
            </w:pPr>
            <w:r w:rsidRPr="007C3E78">
              <w:rPr>
                <w:sz w:val="22"/>
                <w:szCs w:val="22"/>
                <w:lang w:eastAsia="cs-CZ"/>
              </w:rPr>
              <w:lastRenderedPageBreak/>
              <w:t>2</w:t>
            </w:r>
          </w:p>
        </w:tc>
        <w:tc>
          <w:tcPr>
            <w:tcW w:w="3720" w:type="dxa"/>
            <w:shd w:val="clear" w:color="auto" w:fill="auto"/>
          </w:tcPr>
          <w:p w14:paraId="4581DCA8" w14:textId="77777777" w:rsidR="008F1CFB" w:rsidRPr="007C3E78" w:rsidRDefault="00A57075" w:rsidP="007C3E78">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4581DCA9" w14:textId="77777777" w:rsidR="008F1CFB" w:rsidRPr="007C3E78" w:rsidRDefault="008F1CFB" w:rsidP="001342A2">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4581DCAA" w14:textId="77777777" w:rsidR="008F1CFB" w:rsidRPr="007C3E78" w:rsidRDefault="008F1CFB" w:rsidP="001342A2">
            <w:pPr>
              <w:jc w:val="both"/>
              <w:rPr>
                <w:sz w:val="22"/>
                <w:szCs w:val="22"/>
                <w:lang w:eastAsia="cs-CZ"/>
              </w:rPr>
            </w:pPr>
          </w:p>
          <w:p w14:paraId="4581DCAB"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4581DCAC" w14:textId="77777777" w:rsidR="008F1CFB" w:rsidRPr="007C3E78" w:rsidRDefault="008F1CFB" w:rsidP="001342A2">
            <w:pPr>
              <w:jc w:val="both"/>
              <w:rPr>
                <w:sz w:val="22"/>
                <w:szCs w:val="22"/>
                <w:lang w:eastAsia="cs-CZ"/>
              </w:rPr>
            </w:pPr>
          </w:p>
          <w:p w14:paraId="4581DCAD"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581DCAE" w14:textId="77777777" w:rsidR="00A57075" w:rsidRPr="007C3E78" w:rsidRDefault="00A57075" w:rsidP="001342A2">
            <w:pPr>
              <w:jc w:val="both"/>
              <w:rPr>
                <w:sz w:val="22"/>
                <w:szCs w:val="22"/>
                <w:lang w:eastAsia="cs-CZ"/>
              </w:rPr>
            </w:pPr>
          </w:p>
          <w:p w14:paraId="4581DCAF" w14:textId="77777777" w:rsidR="00A57075" w:rsidRPr="007C3E78" w:rsidRDefault="00A57075" w:rsidP="001342A2">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4581DCB0" w14:textId="77777777" w:rsidR="008F1CFB" w:rsidRPr="007C3E78" w:rsidRDefault="008F1CFB" w:rsidP="007C3E78">
            <w:pPr>
              <w:rPr>
                <w:sz w:val="22"/>
                <w:szCs w:val="22"/>
                <w:lang w:eastAsia="cs-CZ"/>
              </w:rPr>
            </w:pPr>
          </w:p>
        </w:tc>
        <w:tc>
          <w:tcPr>
            <w:tcW w:w="3260" w:type="dxa"/>
            <w:shd w:val="clear" w:color="auto" w:fill="auto"/>
          </w:tcPr>
          <w:p w14:paraId="4581DCB1" w14:textId="77777777" w:rsidR="008F1CFB" w:rsidRPr="007C3E78" w:rsidRDefault="008F1CFB" w:rsidP="007C3E78">
            <w:pPr>
              <w:rPr>
                <w:sz w:val="22"/>
                <w:szCs w:val="22"/>
                <w:lang w:eastAsia="cs-CZ"/>
              </w:rPr>
            </w:pPr>
            <w:r w:rsidRPr="007C3E78">
              <w:rPr>
                <w:sz w:val="22"/>
                <w:szCs w:val="22"/>
                <w:lang w:eastAsia="cs-CZ"/>
              </w:rPr>
              <w:t>100 %  - vzťahuje sa na každú z rozdelených zákaziek</w:t>
            </w:r>
          </w:p>
          <w:p w14:paraId="4581DCB2" w14:textId="77777777" w:rsidR="008F1CFB" w:rsidRPr="007C3E78" w:rsidRDefault="008F1CFB" w:rsidP="007C3E78">
            <w:pPr>
              <w:rPr>
                <w:sz w:val="22"/>
                <w:szCs w:val="22"/>
                <w:lang w:eastAsia="cs-CZ"/>
              </w:rPr>
            </w:pPr>
          </w:p>
          <w:p w14:paraId="4581DCB3" w14:textId="77777777" w:rsidR="008F1CFB" w:rsidRPr="007C3E78" w:rsidRDefault="008F1CFB" w:rsidP="007C3E78">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14:paraId="4581DCB4" w14:textId="77777777" w:rsidR="00FB0047" w:rsidRPr="007C3E78" w:rsidRDefault="00FB0047" w:rsidP="007C3E78">
            <w:pPr>
              <w:rPr>
                <w:sz w:val="22"/>
                <w:szCs w:val="22"/>
                <w:lang w:eastAsia="cs-CZ"/>
              </w:rPr>
            </w:pPr>
          </w:p>
          <w:p w14:paraId="4581DCB5" w14:textId="77777777" w:rsidR="00FB0047" w:rsidRPr="007C3E78" w:rsidRDefault="00FB0047" w:rsidP="00FB0047">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581DCB6" w14:textId="77777777" w:rsidR="00FB0047" w:rsidRPr="007C3E78" w:rsidRDefault="00FB0047" w:rsidP="00FB0047">
            <w:pPr>
              <w:rPr>
                <w:sz w:val="22"/>
                <w:szCs w:val="22"/>
                <w:lang w:eastAsia="cs-CZ"/>
              </w:rPr>
            </w:pPr>
          </w:p>
          <w:p w14:paraId="4581DCB7" w14:textId="77777777" w:rsidR="00FB0047" w:rsidRPr="007C3E78" w:rsidRDefault="00FB0047" w:rsidP="00FB0047">
            <w:pPr>
              <w:rPr>
                <w:sz w:val="22"/>
                <w:szCs w:val="22"/>
                <w:lang w:eastAsia="cs-CZ"/>
              </w:rPr>
            </w:pPr>
            <w:r w:rsidRPr="007C3E78">
              <w:rPr>
                <w:sz w:val="22"/>
                <w:szCs w:val="22"/>
                <w:lang w:eastAsia="cs-CZ"/>
              </w:rPr>
              <w:t xml:space="preserve">10% - v ostatných prípadoch nedovoleného spájania rôznorodých zákaziek   </w:t>
            </w:r>
          </w:p>
        </w:tc>
      </w:tr>
      <w:tr w:rsidR="008F1CFB" w:rsidRPr="007C3E78" w14:paraId="4581DCC5" w14:textId="77777777" w:rsidTr="00A91AEF">
        <w:tc>
          <w:tcPr>
            <w:tcW w:w="675" w:type="dxa"/>
            <w:shd w:val="clear" w:color="auto" w:fill="auto"/>
            <w:vAlign w:val="center"/>
          </w:tcPr>
          <w:p w14:paraId="4581DCB9" w14:textId="77777777" w:rsidR="008F1CFB" w:rsidRPr="007C3E78" w:rsidRDefault="008F1CFB" w:rsidP="00A91AEF">
            <w:pPr>
              <w:jc w:val="center"/>
              <w:rPr>
                <w:sz w:val="22"/>
                <w:szCs w:val="22"/>
                <w:lang w:eastAsia="cs-CZ"/>
              </w:rPr>
            </w:pPr>
            <w:r w:rsidRPr="007C3E78">
              <w:rPr>
                <w:sz w:val="22"/>
                <w:szCs w:val="22"/>
                <w:lang w:eastAsia="cs-CZ"/>
              </w:rPr>
              <w:t>3</w:t>
            </w:r>
          </w:p>
        </w:tc>
        <w:tc>
          <w:tcPr>
            <w:tcW w:w="3720" w:type="dxa"/>
            <w:shd w:val="clear" w:color="auto" w:fill="auto"/>
          </w:tcPr>
          <w:p w14:paraId="4581DCBA" w14:textId="77777777" w:rsidR="008F1CFB" w:rsidRPr="007C3E78" w:rsidRDefault="008F1CFB" w:rsidP="007C3E78">
            <w:pPr>
              <w:rPr>
                <w:sz w:val="22"/>
                <w:szCs w:val="22"/>
                <w:lang w:eastAsia="cs-CZ"/>
              </w:rPr>
            </w:pPr>
            <w:r w:rsidRPr="007C3E78">
              <w:rPr>
                <w:sz w:val="22"/>
                <w:szCs w:val="22"/>
                <w:lang w:eastAsia="cs-CZ"/>
              </w:rPr>
              <w:t xml:space="preserve">Nedodržanie minimálnej zákonnej lehoty na predkladanie ponúk </w:t>
            </w:r>
          </w:p>
          <w:p w14:paraId="4581DCBB" w14:textId="77777777" w:rsidR="008F1CFB" w:rsidRPr="007C3E78" w:rsidRDefault="008F1CFB" w:rsidP="007C3E78">
            <w:pPr>
              <w:rPr>
                <w:sz w:val="22"/>
                <w:szCs w:val="22"/>
                <w:lang w:eastAsia="cs-CZ"/>
              </w:rPr>
            </w:pPr>
          </w:p>
          <w:p w14:paraId="4581DCBC" w14:textId="77777777" w:rsidR="008F1CFB" w:rsidRPr="007C3E78" w:rsidRDefault="008F1CFB" w:rsidP="007C3E78">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581DCBD" w14:textId="77777777" w:rsidR="008F1CFB" w:rsidRPr="007C3E78" w:rsidRDefault="008F1CFB" w:rsidP="001342A2">
            <w:pPr>
              <w:jc w:val="both"/>
              <w:rPr>
                <w:sz w:val="22"/>
                <w:szCs w:val="22"/>
                <w:lang w:eastAsia="cs-CZ"/>
              </w:rPr>
            </w:pPr>
            <w:r w:rsidRPr="007C3E78">
              <w:rPr>
                <w:sz w:val="22"/>
                <w:szCs w:val="22"/>
                <w:lang w:eastAsia="cs-CZ"/>
              </w:rPr>
              <w:lastRenderedPageBreak/>
              <w:t>Lehota na predkladanie ponúk (alebo na predloženie žiadosti o účasť) bola kratšia ako limit ustanovený zákonom</w:t>
            </w:r>
          </w:p>
          <w:p w14:paraId="4581DCBE" w14:textId="77777777" w:rsidR="008F1CFB" w:rsidRPr="007C3E78" w:rsidRDefault="008F1CFB" w:rsidP="001342A2">
            <w:pPr>
              <w:jc w:val="both"/>
              <w:rPr>
                <w:sz w:val="22"/>
                <w:szCs w:val="22"/>
                <w:lang w:eastAsia="cs-CZ"/>
              </w:rPr>
            </w:pPr>
          </w:p>
          <w:p w14:paraId="4581DCBF" w14:textId="77777777" w:rsidR="008F1CFB" w:rsidRPr="007C3E78" w:rsidRDefault="008F1CFB" w:rsidP="001342A2">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4581DCC0" w14:textId="77777777" w:rsidR="008F1CFB" w:rsidRPr="007C3E78" w:rsidRDefault="008F1CFB" w:rsidP="007C3E78">
            <w:pPr>
              <w:rPr>
                <w:sz w:val="22"/>
                <w:szCs w:val="22"/>
                <w:lang w:eastAsia="cs-CZ"/>
              </w:rPr>
            </w:pPr>
            <w:r w:rsidRPr="007C3E78">
              <w:rPr>
                <w:sz w:val="22"/>
                <w:szCs w:val="22"/>
                <w:lang w:eastAsia="cs-CZ"/>
              </w:rPr>
              <w:lastRenderedPageBreak/>
              <w:t xml:space="preserve">25 % v prípade, že skrátenie lehoty bolo rovné alebo väčšie </w:t>
            </w:r>
            <w:r w:rsidRPr="007C3E78">
              <w:rPr>
                <w:sz w:val="22"/>
                <w:szCs w:val="22"/>
                <w:lang w:eastAsia="cs-CZ"/>
              </w:rPr>
              <w:lastRenderedPageBreak/>
              <w:t>ako 50 % zo zákonnej lehoty</w:t>
            </w:r>
          </w:p>
          <w:p w14:paraId="4581DCC1" w14:textId="77777777" w:rsidR="008F1CFB" w:rsidRPr="007C3E78" w:rsidRDefault="008F1CFB" w:rsidP="007C3E78">
            <w:pPr>
              <w:rPr>
                <w:sz w:val="22"/>
                <w:szCs w:val="22"/>
                <w:lang w:eastAsia="cs-CZ"/>
              </w:rPr>
            </w:pPr>
          </w:p>
          <w:p w14:paraId="4581DCC2" w14:textId="77777777" w:rsidR="008F1CFB" w:rsidRPr="007C3E78" w:rsidRDefault="008F1CFB" w:rsidP="007C3E78">
            <w:pPr>
              <w:rPr>
                <w:sz w:val="22"/>
                <w:szCs w:val="22"/>
                <w:lang w:eastAsia="cs-CZ"/>
              </w:rPr>
            </w:pPr>
            <w:r w:rsidRPr="007C3E78">
              <w:rPr>
                <w:sz w:val="22"/>
                <w:szCs w:val="22"/>
                <w:lang w:eastAsia="cs-CZ"/>
              </w:rPr>
              <w:t>10 % v prípade že toto skrátenie bolo rovné alebo väčšie ako 30 % zo zákonnej lehoty</w:t>
            </w:r>
          </w:p>
          <w:p w14:paraId="4581DCC3" w14:textId="77777777" w:rsidR="008F1CFB" w:rsidRPr="007C3E78" w:rsidRDefault="008F1CFB" w:rsidP="007C3E78">
            <w:pPr>
              <w:rPr>
                <w:sz w:val="22"/>
                <w:szCs w:val="22"/>
                <w:lang w:eastAsia="cs-CZ"/>
              </w:rPr>
            </w:pPr>
          </w:p>
          <w:p w14:paraId="4581DCC4" w14:textId="77777777" w:rsidR="008F1CFB" w:rsidRPr="007C3E78" w:rsidRDefault="008F1CFB" w:rsidP="007C3E78">
            <w:pPr>
              <w:rPr>
                <w:sz w:val="22"/>
                <w:szCs w:val="22"/>
                <w:lang w:eastAsia="cs-CZ"/>
              </w:rPr>
            </w:pPr>
            <w:r w:rsidRPr="007C3E78">
              <w:rPr>
                <w:sz w:val="22"/>
                <w:szCs w:val="22"/>
                <w:lang w:eastAsia="cs-CZ"/>
              </w:rPr>
              <w:t>5 % v prípade akéhokoľvek iného skrátenia lehôt (je možné znížiť až na hodnotu 2%, pokiaľ sa má za to, že povaha a závažnosť nedostatku neopodstatňuje uplatnenie 5% korekcie.</w:t>
            </w:r>
          </w:p>
        </w:tc>
      </w:tr>
      <w:tr w:rsidR="008F1CFB" w:rsidRPr="007C3E78" w14:paraId="4581DCD1" w14:textId="77777777" w:rsidTr="00A91AEF">
        <w:tc>
          <w:tcPr>
            <w:tcW w:w="675" w:type="dxa"/>
            <w:shd w:val="clear" w:color="auto" w:fill="auto"/>
            <w:vAlign w:val="center"/>
          </w:tcPr>
          <w:p w14:paraId="4581DCC6" w14:textId="77777777" w:rsidR="008F1CFB" w:rsidRPr="007C3E78" w:rsidRDefault="008F1CFB" w:rsidP="00A91AEF">
            <w:pPr>
              <w:jc w:val="center"/>
              <w:rPr>
                <w:sz w:val="22"/>
                <w:szCs w:val="22"/>
                <w:lang w:eastAsia="cs-CZ"/>
              </w:rPr>
            </w:pPr>
            <w:r w:rsidRPr="007C3E78">
              <w:rPr>
                <w:sz w:val="22"/>
                <w:szCs w:val="22"/>
                <w:lang w:eastAsia="cs-CZ"/>
              </w:rPr>
              <w:lastRenderedPageBreak/>
              <w:t>4</w:t>
            </w:r>
          </w:p>
        </w:tc>
        <w:tc>
          <w:tcPr>
            <w:tcW w:w="3720" w:type="dxa"/>
            <w:shd w:val="clear" w:color="auto" w:fill="auto"/>
          </w:tcPr>
          <w:p w14:paraId="4581DCC7" w14:textId="77777777" w:rsidR="008F1CFB" w:rsidRPr="007C3E78" w:rsidRDefault="008F1CFB" w:rsidP="007C3E78">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4581DCC8" w14:textId="77777777" w:rsidR="008F1CFB" w:rsidRPr="007C3E78" w:rsidRDefault="008F1CFB" w:rsidP="001342A2">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4581DCC9" w14:textId="77777777" w:rsidR="008F1CFB" w:rsidRPr="007C3E78" w:rsidRDefault="008F1CFB" w:rsidP="001342A2">
            <w:pPr>
              <w:jc w:val="both"/>
              <w:rPr>
                <w:sz w:val="22"/>
                <w:szCs w:val="22"/>
                <w:lang w:eastAsia="cs-CZ"/>
              </w:rPr>
            </w:pPr>
          </w:p>
          <w:p w14:paraId="4581DCCA" w14:textId="77777777" w:rsidR="008F1CFB" w:rsidRPr="007C3E78" w:rsidRDefault="008F1CFB" w:rsidP="001342A2">
            <w:pPr>
              <w:jc w:val="both"/>
              <w:rPr>
                <w:sz w:val="22"/>
                <w:szCs w:val="22"/>
                <w:lang w:eastAsia="cs-CZ"/>
              </w:rPr>
            </w:pPr>
            <w:r w:rsidRPr="007C3E78">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581DCCB" w14:textId="77777777" w:rsidR="008F1CFB" w:rsidRPr="007C3E78" w:rsidRDefault="008F1CFB" w:rsidP="007C3E78">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4581DCCC" w14:textId="77777777" w:rsidR="008F1CFB" w:rsidRPr="007C3E78" w:rsidRDefault="008F1CFB" w:rsidP="007C3E78">
            <w:pPr>
              <w:rPr>
                <w:sz w:val="22"/>
                <w:szCs w:val="22"/>
                <w:lang w:eastAsia="cs-CZ"/>
              </w:rPr>
            </w:pPr>
          </w:p>
          <w:p w14:paraId="4581DCCD" w14:textId="77777777" w:rsidR="008F1CFB" w:rsidRPr="007C3E78" w:rsidRDefault="008F1CFB" w:rsidP="007C3E78">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4581DCCE" w14:textId="77777777" w:rsidR="008F1CFB" w:rsidRPr="007C3E78" w:rsidRDefault="008F1CFB" w:rsidP="007C3E78">
            <w:pPr>
              <w:rPr>
                <w:sz w:val="22"/>
                <w:szCs w:val="22"/>
                <w:lang w:eastAsia="cs-CZ"/>
              </w:rPr>
            </w:pPr>
          </w:p>
          <w:p w14:paraId="4581DCCF" w14:textId="77777777" w:rsidR="008F1CFB" w:rsidRPr="007C3E78" w:rsidRDefault="008F1CFB" w:rsidP="007C3E78">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4581DCD0" w14:textId="77777777" w:rsidR="008F1CFB" w:rsidRPr="007C3E78" w:rsidRDefault="008F1CFB" w:rsidP="007C3E78">
            <w:pPr>
              <w:rPr>
                <w:sz w:val="22"/>
                <w:szCs w:val="22"/>
                <w:lang w:eastAsia="cs-CZ"/>
              </w:rPr>
            </w:pPr>
          </w:p>
        </w:tc>
      </w:tr>
      <w:tr w:rsidR="008F1CFB" w:rsidRPr="007C3E78" w14:paraId="4581DCD9" w14:textId="77777777" w:rsidTr="00A91AEF">
        <w:tc>
          <w:tcPr>
            <w:tcW w:w="675" w:type="dxa"/>
            <w:shd w:val="clear" w:color="auto" w:fill="auto"/>
            <w:vAlign w:val="center"/>
          </w:tcPr>
          <w:p w14:paraId="4581DCD2" w14:textId="77777777" w:rsidR="008F1CFB" w:rsidRPr="007C3E78" w:rsidRDefault="008F1CFB" w:rsidP="00A91AEF">
            <w:pPr>
              <w:jc w:val="center"/>
              <w:rPr>
                <w:sz w:val="22"/>
                <w:szCs w:val="22"/>
                <w:lang w:eastAsia="cs-CZ"/>
              </w:rPr>
            </w:pPr>
            <w:r w:rsidRPr="007C3E78">
              <w:rPr>
                <w:sz w:val="22"/>
                <w:szCs w:val="22"/>
                <w:lang w:eastAsia="cs-CZ"/>
              </w:rPr>
              <w:lastRenderedPageBreak/>
              <w:t>5</w:t>
            </w:r>
          </w:p>
        </w:tc>
        <w:tc>
          <w:tcPr>
            <w:tcW w:w="3720" w:type="dxa"/>
            <w:shd w:val="clear" w:color="auto" w:fill="auto"/>
          </w:tcPr>
          <w:p w14:paraId="4581DCD3" w14:textId="77777777" w:rsidR="008F1CFB" w:rsidRPr="007C3E78" w:rsidRDefault="008F1CFB" w:rsidP="007C3E78">
            <w:pPr>
              <w:rPr>
                <w:sz w:val="22"/>
                <w:szCs w:val="22"/>
                <w:lang w:eastAsia="cs-CZ"/>
              </w:rPr>
            </w:pPr>
            <w:r w:rsidRPr="007C3E78">
              <w:rPr>
                <w:sz w:val="22"/>
                <w:szCs w:val="22"/>
                <w:lang w:eastAsia="cs-CZ"/>
              </w:rPr>
              <w:t>Nedodržanie postupov zverejňovania opravy oznámenia o vyhlásení verejného obstarávania v prípade</w:t>
            </w:r>
          </w:p>
          <w:p w14:paraId="4581DCD4"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predĺženia lehoty na predkladanie ponúk</w:t>
            </w:r>
          </w:p>
          <w:p w14:paraId="4581DCD5"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4581DCD6" w14:textId="77777777" w:rsidR="008F1CFB" w:rsidRPr="007C3E78" w:rsidRDefault="008F1CFB" w:rsidP="001342A2">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581DCD7" w14:textId="77777777" w:rsidR="008F1CFB" w:rsidRPr="007C3E78" w:rsidRDefault="008F1CFB" w:rsidP="007C3E78">
            <w:pPr>
              <w:rPr>
                <w:sz w:val="22"/>
                <w:szCs w:val="22"/>
                <w:lang w:eastAsia="cs-CZ"/>
              </w:rPr>
            </w:pPr>
            <w:r w:rsidRPr="007C3E78">
              <w:rPr>
                <w:sz w:val="22"/>
                <w:szCs w:val="22"/>
                <w:lang w:eastAsia="cs-CZ"/>
              </w:rPr>
              <w:t xml:space="preserve">10 % </w:t>
            </w:r>
          </w:p>
          <w:p w14:paraId="4581DCD8" w14:textId="77777777" w:rsidR="008F1CFB" w:rsidRPr="007C3E78" w:rsidRDefault="008F1CFB" w:rsidP="007C3E78">
            <w:pPr>
              <w:rPr>
                <w:sz w:val="22"/>
                <w:szCs w:val="22"/>
                <w:lang w:eastAsia="cs-CZ"/>
              </w:rPr>
            </w:pPr>
            <w:r w:rsidRPr="007C3E78">
              <w:rPr>
                <w:sz w:val="22"/>
                <w:szCs w:val="22"/>
                <w:lang w:eastAsia="cs-CZ"/>
              </w:rPr>
              <w:t>táto sadzba môže byť znížená na 5 % podľa závažnosti</w:t>
            </w:r>
          </w:p>
        </w:tc>
      </w:tr>
      <w:tr w:rsidR="008F1CFB" w:rsidRPr="007C3E78" w14:paraId="4581DCE0" w14:textId="77777777" w:rsidTr="00A91AEF">
        <w:tc>
          <w:tcPr>
            <w:tcW w:w="675" w:type="dxa"/>
            <w:shd w:val="clear" w:color="auto" w:fill="auto"/>
            <w:vAlign w:val="center"/>
          </w:tcPr>
          <w:p w14:paraId="4581DCDA" w14:textId="77777777" w:rsidR="008F1CFB" w:rsidRPr="007C3E78" w:rsidRDefault="008F1CFB" w:rsidP="00A91AEF">
            <w:pPr>
              <w:jc w:val="center"/>
              <w:rPr>
                <w:sz w:val="22"/>
                <w:szCs w:val="22"/>
                <w:lang w:eastAsia="cs-CZ"/>
              </w:rPr>
            </w:pPr>
            <w:r w:rsidRPr="007C3E78">
              <w:rPr>
                <w:sz w:val="22"/>
                <w:szCs w:val="22"/>
                <w:lang w:eastAsia="cs-CZ"/>
              </w:rPr>
              <w:t>6</w:t>
            </w:r>
          </w:p>
        </w:tc>
        <w:tc>
          <w:tcPr>
            <w:tcW w:w="3720" w:type="dxa"/>
            <w:shd w:val="clear" w:color="auto" w:fill="auto"/>
          </w:tcPr>
          <w:p w14:paraId="4581DCDB" w14:textId="77777777" w:rsidR="008F1CFB" w:rsidRPr="007C3E78" w:rsidRDefault="008F1CFB" w:rsidP="007C3E78">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4581DCDC" w14:textId="77777777" w:rsidR="008F1CFB" w:rsidRPr="007C3E78" w:rsidRDefault="008F1CFB" w:rsidP="001342A2">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4581DCDD" w14:textId="77777777" w:rsidR="008F1CFB" w:rsidRPr="007C3E78" w:rsidRDefault="008F1CFB" w:rsidP="007C3E78">
            <w:pPr>
              <w:rPr>
                <w:sz w:val="22"/>
                <w:szCs w:val="22"/>
                <w:lang w:eastAsia="cs-CZ"/>
              </w:rPr>
            </w:pPr>
            <w:r w:rsidRPr="007C3E78">
              <w:rPr>
                <w:sz w:val="22"/>
                <w:szCs w:val="22"/>
                <w:lang w:eastAsia="cs-CZ"/>
              </w:rPr>
              <w:t>25 %</w:t>
            </w:r>
          </w:p>
          <w:p w14:paraId="4581DCDE" w14:textId="77777777" w:rsidR="008F1CFB" w:rsidRPr="007C3E78" w:rsidRDefault="008F1CFB" w:rsidP="007C3E78">
            <w:pPr>
              <w:rPr>
                <w:sz w:val="22"/>
                <w:szCs w:val="22"/>
                <w:lang w:eastAsia="cs-CZ"/>
              </w:rPr>
            </w:pPr>
          </w:p>
          <w:p w14:paraId="4581DCDF" w14:textId="77777777" w:rsidR="008F1CFB" w:rsidRPr="007C3E78" w:rsidRDefault="008F1CFB" w:rsidP="007C3E78">
            <w:pPr>
              <w:rPr>
                <w:sz w:val="22"/>
                <w:szCs w:val="22"/>
                <w:lang w:eastAsia="cs-CZ"/>
              </w:rPr>
            </w:pPr>
            <w:r w:rsidRPr="007C3E78">
              <w:rPr>
                <w:sz w:val="22"/>
                <w:szCs w:val="22"/>
                <w:lang w:eastAsia="cs-CZ"/>
              </w:rPr>
              <w:t xml:space="preserve">táto sadzba môže byť znížená </w:t>
            </w:r>
            <w:r w:rsidR="00885C6C" w:rsidRPr="007C3E78">
              <w:rPr>
                <w:sz w:val="22"/>
                <w:szCs w:val="22"/>
                <w:lang w:eastAsia="cs-CZ"/>
              </w:rPr>
              <w:t xml:space="preserve">na </w:t>
            </w:r>
            <w:r w:rsidRPr="007C3E78">
              <w:rPr>
                <w:sz w:val="22"/>
                <w:szCs w:val="22"/>
                <w:lang w:eastAsia="cs-CZ"/>
              </w:rPr>
              <w:t xml:space="preserve">10 % alebo 5 % podľa závažnosti </w:t>
            </w:r>
            <w:r w:rsidRPr="007C3E78" w:rsidDel="005A6F58">
              <w:rPr>
                <w:sz w:val="22"/>
                <w:szCs w:val="22"/>
                <w:lang w:eastAsia="cs-CZ"/>
              </w:rPr>
              <w:t xml:space="preserve"> </w:t>
            </w:r>
          </w:p>
        </w:tc>
      </w:tr>
      <w:tr w:rsidR="008F1CFB" w:rsidRPr="007C3E78" w14:paraId="4581DCE7" w14:textId="77777777" w:rsidTr="00A91AEF">
        <w:tc>
          <w:tcPr>
            <w:tcW w:w="675" w:type="dxa"/>
            <w:shd w:val="clear" w:color="auto" w:fill="auto"/>
            <w:vAlign w:val="center"/>
          </w:tcPr>
          <w:p w14:paraId="4581DCE1" w14:textId="77777777" w:rsidR="008F1CFB" w:rsidRPr="007C3E78" w:rsidRDefault="008F1CFB" w:rsidP="00A91AEF">
            <w:pPr>
              <w:jc w:val="center"/>
              <w:rPr>
                <w:sz w:val="22"/>
                <w:szCs w:val="22"/>
                <w:lang w:eastAsia="cs-CZ"/>
              </w:rPr>
            </w:pPr>
            <w:r w:rsidRPr="007C3E78">
              <w:rPr>
                <w:sz w:val="22"/>
                <w:szCs w:val="22"/>
                <w:lang w:eastAsia="cs-CZ"/>
              </w:rPr>
              <w:t>7</w:t>
            </w:r>
          </w:p>
        </w:tc>
        <w:tc>
          <w:tcPr>
            <w:tcW w:w="3720" w:type="dxa"/>
            <w:shd w:val="clear" w:color="auto" w:fill="auto"/>
          </w:tcPr>
          <w:p w14:paraId="4581DCE2" w14:textId="77777777" w:rsidR="008F1CFB" w:rsidRPr="007C3E78" w:rsidRDefault="008F1CFB" w:rsidP="007C3E78">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581DCE3" w14:textId="77777777" w:rsidR="008F1CFB" w:rsidRPr="007C3E78" w:rsidDel="005A6F58" w:rsidRDefault="008F1CFB" w:rsidP="001342A2">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581DCE4" w14:textId="77777777" w:rsidR="008F1CFB" w:rsidRPr="007C3E78" w:rsidRDefault="008F1CFB" w:rsidP="007C3E78">
            <w:pPr>
              <w:rPr>
                <w:sz w:val="22"/>
                <w:szCs w:val="22"/>
                <w:lang w:eastAsia="cs-CZ"/>
              </w:rPr>
            </w:pPr>
            <w:r w:rsidRPr="007C3E78">
              <w:rPr>
                <w:sz w:val="22"/>
                <w:szCs w:val="22"/>
                <w:lang w:eastAsia="cs-CZ"/>
              </w:rPr>
              <w:t>100 %</w:t>
            </w:r>
          </w:p>
          <w:p w14:paraId="4581DCE5" w14:textId="77777777" w:rsidR="008F1CFB" w:rsidRPr="007C3E78" w:rsidRDefault="008F1CFB" w:rsidP="007C3E78">
            <w:pPr>
              <w:rPr>
                <w:sz w:val="22"/>
                <w:szCs w:val="22"/>
                <w:lang w:eastAsia="cs-CZ"/>
              </w:rPr>
            </w:pPr>
          </w:p>
          <w:p w14:paraId="4581DCE6" w14:textId="77777777" w:rsidR="008F1CFB" w:rsidRPr="007C3E78" w:rsidRDefault="008F1CFB" w:rsidP="007C3E78">
            <w:pPr>
              <w:rPr>
                <w:sz w:val="22"/>
                <w:szCs w:val="22"/>
                <w:lang w:eastAsia="cs-CZ"/>
              </w:rPr>
            </w:pPr>
            <w:r w:rsidRPr="007C3E78">
              <w:rPr>
                <w:sz w:val="22"/>
                <w:szCs w:val="22"/>
                <w:lang w:eastAsia="cs-CZ"/>
              </w:rPr>
              <w:t>táto sadzba môže byť znížená na 25 %, 10 % alebo 5 % podľa závažnosti</w:t>
            </w:r>
          </w:p>
        </w:tc>
      </w:tr>
      <w:tr w:rsidR="008F1CFB" w:rsidRPr="007C3E78" w14:paraId="4581DCF0" w14:textId="77777777" w:rsidTr="00A91AEF">
        <w:tc>
          <w:tcPr>
            <w:tcW w:w="675" w:type="dxa"/>
            <w:shd w:val="clear" w:color="auto" w:fill="auto"/>
            <w:vAlign w:val="center"/>
          </w:tcPr>
          <w:p w14:paraId="4581DCE8" w14:textId="77777777" w:rsidR="008F1CFB" w:rsidRPr="007C3E78" w:rsidRDefault="008F1CFB" w:rsidP="00A91AEF">
            <w:pPr>
              <w:jc w:val="center"/>
              <w:rPr>
                <w:sz w:val="22"/>
                <w:szCs w:val="22"/>
                <w:lang w:eastAsia="cs-CZ"/>
              </w:rPr>
            </w:pPr>
            <w:r w:rsidRPr="007C3E78">
              <w:rPr>
                <w:sz w:val="22"/>
                <w:szCs w:val="22"/>
                <w:lang w:eastAsia="cs-CZ"/>
              </w:rPr>
              <w:t>8</w:t>
            </w:r>
          </w:p>
        </w:tc>
        <w:tc>
          <w:tcPr>
            <w:tcW w:w="3720" w:type="dxa"/>
            <w:shd w:val="clear" w:color="auto" w:fill="auto"/>
          </w:tcPr>
          <w:p w14:paraId="4581DCE9" w14:textId="77777777" w:rsidR="008F1CFB" w:rsidRPr="007C3E78" w:rsidRDefault="008F1CFB" w:rsidP="007C3E78">
            <w:pPr>
              <w:rPr>
                <w:sz w:val="22"/>
                <w:szCs w:val="22"/>
                <w:lang w:eastAsia="cs-CZ"/>
              </w:rPr>
            </w:pPr>
            <w:r w:rsidRPr="007C3E78">
              <w:rPr>
                <w:sz w:val="22"/>
                <w:szCs w:val="22"/>
                <w:lang w:eastAsia="cs-CZ"/>
              </w:rPr>
              <w:t>Neurčenie:</w:t>
            </w:r>
          </w:p>
          <w:p w14:paraId="4581DCEA"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581DCEB"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581DCEC" w14:textId="77777777" w:rsidR="008F1CFB" w:rsidRPr="007C3E78" w:rsidRDefault="008F1CFB" w:rsidP="001342A2">
            <w:pPr>
              <w:jc w:val="both"/>
              <w:rPr>
                <w:sz w:val="22"/>
                <w:szCs w:val="22"/>
                <w:lang w:eastAsia="cs-CZ"/>
              </w:rPr>
            </w:pPr>
            <w:r w:rsidRPr="007C3E78">
              <w:rPr>
                <w:sz w:val="22"/>
                <w:szCs w:val="22"/>
                <w:lang w:eastAsia="cs-CZ"/>
              </w:rPr>
              <w:t>Podmienky účasti sú uvedené iba v súťažných podkladoch 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4581DCED" w14:textId="77777777" w:rsidR="008F1CFB" w:rsidRPr="007C3E78" w:rsidRDefault="008F1CFB" w:rsidP="007C3E78">
            <w:pPr>
              <w:rPr>
                <w:sz w:val="22"/>
                <w:szCs w:val="22"/>
                <w:lang w:eastAsia="cs-CZ"/>
              </w:rPr>
            </w:pPr>
            <w:r w:rsidRPr="007C3E78">
              <w:rPr>
                <w:sz w:val="22"/>
                <w:szCs w:val="22"/>
                <w:lang w:eastAsia="cs-CZ"/>
              </w:rPr>
              <w:t>25 %</w:t>
            </w:r>
          </w:p>
          <w:p w14:paraId="4581DCEE" w14:textId="77777777" w:rsidR="008F1CFB" w:rsidRPr="007C3E78" w:rsidRDefault="008F1CFB" w:rsidP="007C3E78">
            <w:pPr>
              <w:rPr>
                <w:sz w:val="22"/>
                <w:szCs w:val="22"/>
                <w:lang w:eastAsia="cs-CZ"/>
              </w:rPr>
            </w:pPr>
          </w:p>
          <w:p w14:paraId="4581DCEF"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8F1CFB" w:rsidRPr="007C3E78" w14:paraId="4581DCF7" w14:textId="77777777" w:rsidTr="00A91AEF">
        <w:tc>
          <w:tcPr>
            <w:tcW w:w="675" w:type="dxa"/>
            <w:shd w:val="clear" w:color="auto" w:fill="auto"/>
            <w:vAlign w:val="center"/>
          </w:tcPr>
          <w:p w14:paraId="4581DCF1" w14:textId="77777777" w:rsidR="008F1CFB" w:rsidRPr="007C3E78" w:rsidRDefault="008F1CFB" w:rsidP="00A91AEF">
            <w:pPr>
              <w:jc w:val="center"/>
              <w:rPr>
                <w:sz w:val="22"/>
                <w:szCs w:val="22"/>
                <w:lang w:eastAsia="cs-CZ"/>
              </w:rPr>
            </w:pPr>
            <w:r w:rsidRPr="007C3E78">
              <w:rPr>
                <w:sz w:val="22"/>
                <w:szCs w:val="22"/>
                <w:lang w:eastAsia="cs-CZ"/>
              </w:rPr>
              <w:t>9</w:t>
            </w:r>
          </w:p>
        </w:tc>
        <w:tc>
          <w:tcPr>
            <w:tcW w:w="3720" w:type="dxa"/>
            <w:shd w:val="clear" w:color="auto" w:fill="auto"/>
          </w:tcPr>
          <w:p w14:paraId="4581DCF2" w14:textId="77777777" w:rsidR="008F1CFB" w:rsidRPr="007C3E78" w:rsidRDefault="008F1CFB" w:rsidP="007C3E78">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581DCF3" w14:textId="77777777" w:rsidR="008F1CFB" w:rsidRPr="007C3E78" w:rsidRDefault="008F1CFB" w:rsidP="001342A2">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4581DCF4" w14:textId="77777777" w:rsidR="008F1CFB" w:rsidRPr="007C3E78" w:rsidRDefault="008F1CFB" w:rsidP="007C3E78">
            <w:pPr>
              <w:rPr>
                <w:sz w:val="22"/>
                <w:szCs w:val="22"/>
                <w:lang w:eastAsia="cs-CZ"/>
              </w:rPr>
            </w:pPr>
            <w:r w:rsidRPr="007C3E78">
              <w:rPr>
                <w:sz w:val="22"/>
                <w:szCs w:val="22"/>
                <w:lang w:eastAsia="cs-CZ"/>
              </w:rPr>
              <w:t>25 %</w:t>
            </w:r>
          </w:p>
          <w:p w14:paraId="4581DCF5" w14:textId="77777777" w:rsidR="008F1CFB" w:rsidRPr="007C3E78" w:rsidRDefault="008F1CFB" w:rsidP="007C3E78">
            <w:pPr>
              <w:rPr>
                <w:sz w:val="22"/>
                <w:szCs w:val="22"/>
                <w:lang w:eastAsia="cs-CZ"/>
              </w:rPr>
            </w:pPr>
          </w:p>
          <w:p w14:paraId="4581DCF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CFE" w14:textId="77777777" w:rsidTr="00A91AEF">
        <w:tc>
          <w:tcPr>
            <w:tcW w:w="675" w:type="dxa"/>
            <w:shd w:val="clear" w:color="auto" w:fill="auto"/>
            <w:vAlign w:val="center"/>
          </w:tcPr>
          <w:p w14:paraId="4581DCF8" w14:textId="77777777" w:rsidR="008F1CFB" w:rsidRPr="007C3E78" w:rsidRDefault="008F1CFB" w:rsidP="00A91AEF">
            <w:pPr>
              <w:jc w:val="center"/>
              <w:rPr>
                <w:sz w:val="22"/>
                <w:szCs w:val="22"/>
                <w:lang w:eastAsia="cs-CZ"/>
              </w:rPr>
            </w:pPr>
            <w:r w:rsidRPr="007C3E78">
              <w:rPr>
                <w:sz w:val="22"/>
                <w:szCs w:val="22"/>
                <w:lang w:eastAsia="cs-CZ"/>
              </w:rPr>
              <w:lastRenderedPageBreak/>
              <w:t>10</w:t>
            </w:r>
          </w:p>
        </w:tc>
        <w:tc>
          <w:tcPr>
            <w:tcW w:w="3720" w:type="dxa"/>
            <w:shd w:val="clear" w:color="auto" w:fill="auto"/>
          </w:tcPr>
          <w:p w14:paraId="4581DCF9" w14:textId="77777777" w:rsidR="008F1CFB" w:rsidRPr="007C3E78" w:rsidRDefault="008F1CFB" w:rsidP="007C3E78">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581DCFA" w14:textId="77777777" w:rsidR="008F1CFB" w:rsidRPr="007C3E78" w:rsidRDefault="008F1CFB" w:rsidP="001342A2">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4581DCFB" w14:textId="77777777" w:rsidR="008F1CFB" w:rsidRPr="007C3E78" w:rsidRDefault="008F1CFB" w:rsidP="007C3E78">
            <w:pPr>
              <w:rPr>
                <w:sz w:val="22"/>
                <w:szCs w:val="22"/>
                <w:lang w:eastAsia="cs-CZ"/>
              </w:rPr>
            </w:pPr>
            <w:r w:rsidRPr="007C3E78">
              <w:rPr>
                <w:sz w:val="22"/>
                <w:szCs w:val="22"/>
                <w:lang w:eastAsia="cs-CZ"/>
              </w:rPr>
              <w:t>25 %</w:t>
            </w:r>
          </w:p>
          <w:p w14:paraId="4581DCFC" w14:textId="77777777" w:rsidR="008F1CFB" w:rsidRPr="007C3E78" w:rsidRDefault="008F1CFB" w:rsidP="007C3E78">
            <w:pPr>
              <w:rPr>
                <w:sz w:val="22"/>
                <w:szCs w:val="22"/>
                <w:lang w:eastAsia="cs-CZ"/>
              </w:rPr>
            </w:pPr>
          </w:p>
          <w:p w14:paraId="4581DCFD"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i porušenia</w:t>
            </w:r>
          </w:p>
        </w:tc>
      </w:tr>
      <w:tr w:rsidR="008F1CFB" w:rsidRPr="007C3E78" w14:paraId="4581DD05" w14:textId="77777777" w:rsidTr="00A91AEF">
        <w:tc>
          <w:tcPr>
            <w:tcW w:w="675" w:type="dxa"/>
            <w:shd w:val="clear" w:color="auto" w:fill="auto"/>
            <w:vAlign w:val="center"/>
          </w:tcPr>
          <w:p w14:paraId="4581DCFF" w14:textId="77777777" w:rsidR="008F1CFB" w:rsidRPr="007C3E78" w:rsidRDefault="008F1CFB" w:rsidP="00A91AEF">
            <w:pPr>
              <w:jc w:val="center"/>
              <w:rPr>
                <w:sz w:val="22"/>
                <w:szCs w:val="22"/>
                <w:lang w:eastAsia="cs-CZ"/>
              </w:rPr>
            </w:pPr>
            <w:r w:rsidRPr="007C3E78">
              <w:rPr>
                <w:sz w:val="22"/>
                <w:szCs w:val="22"/>
                <w:lang w:eastAsia="cs-CZ"/>
              </w:rPr>
              <w:t>11</w:t>
            </w:r>
          </w:p>
        </w:tc>
        <w:tc>
          <w:tcPr>
            <w:tcW w:w="3720" w:type="dxa"/>
            <w:shd w:val="clear" w:color="auto" w:fill="auto"/>
          </w:tcPr>
          <w:p w14:paraId="4581DD00" w14:textId="77777777" w:rsidR="008F1CFB" w:rsidRPr="007C3E78" w:rsidRDefault="008F1CFB" w:rsidP="007C3E78">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4581DD01" w14:textId="77777777" w:rsidR="008F1CFB" w:rsidRPr="007C3E78" w:rsidRDefault="008F1CFB" w:rsidP="001342A2">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4581DD02" w14:textId="77777777" w:rsidR="008F1CFB" w:rsidRPr="007C3E78" w:rsidRDefault="008F1CFB" w:rsidP="007C3E78">
            <w:pPr>
              <w:rPr>
                <w:sz w:val="22"/>
                <w:szCs w:val="22"/>
                <w:lang w:eastAsia="cs-CZ"/>
              </w:rPr>
            </w:pPr>
            <w:r w:rsidRPr="007C3E78">
              <w:rPr>
                <w:sz w:val="22"/>
                <w:szCs w:val="22"/>
                <w:lang w:eastAsia="cs-CZ"/>
              </w:rPr>
              <w:t>25 %</w:t>
            </w:r>
          </w:p>
          <w:p w14:paraId="4581DD03" w14:textId="77777777" w:rsidR="008F1CFB" w:rsidRPr="007C3E78" w:rsidRDefault="008F1CFB" w:rsidP="007C3E78">
            <w:pPr>
              <w:rPr>
                <w:sz w:val="22"/>
                <w:szCs w:val="22"/>
                <w:lang w:eastAsia="cs-CZ"/>
              </w:rPr>
            </w:pPr>
          </w:p>
          <w:p w14:paraId="4581DD04"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0E" w14:textId="77777777" w:rsidTr="00A91AEF">
        <w:tc>
          <w:tcPr>
            <w:tcW w:w="675" w:type="dxa"/>
            <w:tcBorders>
              <w:bottom w:val="single" w:sz="4" w:space="0" w:color="auto"/>
            </w:tcBorders>
            <w:shd w:val="clear" w:color="auto" w:fill="auto"/>
            <w:vAlign w:val="center"/>
          </w:tcPr>
          <w:p w14:paraId="4581DD06" w14:textId="77777777" w:rsidR="008F1CFB" w:rsidRPr="007C3E78" w:rsidRDefault="008F1CFB" w:rsidP="00A91AE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4581DD07" w14:textId="77777777" w:rsidR="008F1CFB" w:rsidRPr="007C3E78" w:rsidRDefault="008F1CFB" w:rsidP="007C3E78">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4581DD08" w14:textId="77777777" w:rsidR="008F1CFB" w:rsidRPr="007C3E78" w:rsidRDefault="008F1CFB" w:rsidP="001342A2">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4581DD09" w14:textId="77777777" w:rsidR="008F1CFB" w:rsidRPr="007C3E78" w:rsidRDefault="008F1CFB" w:rsidP="007C3E78">
            <w:pPr>
              <w:rPr>
                <w:sz w:val="22"/>
                <w:szCs w:val="22"/>
                <w:lang w:eastAsia="cs-CZ"/>
              </w:rPr>
            </w:pPr>
            <w:r w:rsidRPr="007C3E78">
              <w:rPr>
                <w:sz w:val="22"/>
                <w:szCs w:val="22"/>
                <w:lang w:eastAsia="cs-CZ"/>
              </w:rPr>
              <w:t>10 %</w:t>
            </w:r>
          </w:p>
          <w:p w14:paraId="4581DD0A" w14:textId="77777777" w:rsidR="008F1CFB" w:rsidRPr="007C3E78" w:rsidRDefault="008F1CFB" w:rsidP="007C3E78">
            <w:pPr>
              <w:rPr>
                <w:sz w:val="22"/>
                <w:szCs w:val="22"/>
                <w:lang w:eastAsia="cs-CZ"/>
              </w:rPr>
            </w:pPr>
          </w:p>
          <w:p w14:paraId="4581DD0B" w14:textId="77777777" w:rsidR="008F1CFB" w:rsidRPr="007C3E78" w:rsidRDefault="008F1CFB" w:rsidP="007C3E78">
            <w:pPr>
              <w:rPr>
                <w:sz w:val="22"/>
                <w:szCs w:val="22"/>
                <w:lang w:eastAsia="cs-CZ"/>
              </w:rPr>
            </w:pPr>
            <w:r w:rsidRPr="007C3E78">
              <w:rPr>
                <w:sz w:val="22"/>
                <w:szCs w:val="22"/>
                <w:lang w:eastAsia="cs-CZ"/>
              </w:rPr>
              <w:t>Táto sadzba môže byť znížená na 5 % v závislosti od závažnosti porušenia</w:t>
            </w:r>
          </w:p>
          <w:p w14:paraId="4581DD0C" w14:textId="77777777" w:rsidR="008F1CFB" w:rsidRPr="007C3E78" w:rsidRDefault="008F1CFB" w:rsidP="007C3E78">
            <w:pPr>
              <w:rPr>
                <w:sz w:val="22"/>
                <w:szCs w:val="22"/>
                <w:lang w:eastAsia="cs-CZ"/>
              </w:rPr>
            </w:pPr>
          </w:p>
          <w:p w14:paraId="4581DD0D" w14:textId="77777777" w:rsidR="008F1CFB" w:rsidRPr="007C3E78" w:rsidRDefault="008F1CFB" w:rsidP="007C3E78">
            <w:pPr>
              <w:rPr>
                <w:sz w:val="22"/>
                <w:szCs w:val="22"/>
                <w:lang w:eastAsia="cs-CZ"/>
              </w:rPr>
            </w:pPr>
            <w:r w:rsidRPr="007C3E78">
              <w:rPr>
                <w:sz w:val="22"/>
                <w:szCs w:val="22"/>
                <w:lang w:eastAsia="cs-CZ"/>
              </w:rPr>
              <w:t>V prípade zrealizovaných prác, ktoré neboli zverejnené, zodpovedajúca hodnota prác je predmetom 100 % korekcie</w:t>
            </w:r>
          </w:p>
        </w:tc>
      </w:tr>
      <w:tr w:rsidR="00A91AEF" w:rsidRPr="007C3E78" w14:paraId="4581DD10" w14:textId="77777777" w:rsidTr="00A91AEF">
        <w:tc>
          <w:tcPr>
            <w:tcW w:w="14034" w:type="dxa"/>
            <w:gridSpan w:val="4"/>
            <w:shd w:val="clear" w:color="auto" w:fill="BFBFBF" w:themeFill="background1" w:themeFillShade="BF"/>
            <w:vAlign w:val="center"/>
          </w:tcPr>
          <w:p w14:paraId="4581DD0F" w14:textId="77777777" w:rsidR="00A91AEF" w:rsidRPr="007C3E78" w:rsidRDefault="00A91AEF" w:rsidP="00A91AEF">
            <w:pPr>
              <w:jc w:val="center"/>
              <w:rPr>
                <w:sz w:val="22"/>
                <w:szCs w:val="22"/>
                <w:lang w:eastAsia="cs-CZ"/>
              </w:rPr>
            </w:pPr>
            <w:r w:rsidRPr="007C3E78">
              <w:rPr>
                <w:b/>
                <w:sz w:val="22"/>
                <w:szCs w:val="22"/>
                <w:lang w:eastAsia="cs-CZ"/>
              </w:rPr>
              <w:t>Vyhodnocovanie súťaže</w:t>
            </w:r>
          </w:p>
        </w:tc>
      </w:tr>
      <w:tr w:rsidR="008F1CFB" w:rsidRPr="007C3E78" w14:paraId="4581DD17" w14:textId="77777777" w:rsidTr="00A91AEF">
        <w:tc>
          <w:tcPr>
            <w:tcW w:w="675" w:type="dxa"/>
            <w:shd w:val="clear" w:color="auto" w:fill="auto"/>
            <w:vAlign w:val="center"/>
          </w:tcPr>
          <w:p w14:paraId="4581DD11" w14:textId="77777777" w:rsidR="008F1CFB" w:rsidRPr="007C3E78" w:rsidRDefault="008F1CFB" w:rsidP="00A91AEF">
            <w:pPr>
              <w:jc w:val="center"/>
              <w:rPr>
                <w:sz w:val="22"/>
                <w:szCs w:val="22"/>
                <w:lang w:eastAsia="cs-CZ"/>
              </w:rPr>
            </w:pPr>
            <w:r w:rsidRPr="007C3E78">
              <w:rPr>
                <w:sz w:val="22"/>
                <w:szCs w:val="22"/>
                <w:lang w:eastAsia="cs-CZ"/>
              </w:rPr>
              <w:t>13</w:t>
            </w:r>
          </w:p>
        </w:tc>
        <w:tc>
          <w:tcPr>
            <w:tcW w:w="3720" w:type="dxa"/>
            <w:shd w:val="clear" w:color="auto" w:fill="auto"/>
          </w:tcPr>
          <w:p w14:paraId="4581DD12" w14:textId="77777777" w:rsidR="008F1CFB" w:rsidRPr="007C3E78" w:rsidRDefault="008F1CFB" w:rsidP="007C3E7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4581DD13" w14:textId="77777777" w:rsidR="008F1CFB" w:rsidRPr="007C3E78" w:rsidRDefault="008F1CFB" w:rsidP="001342A2">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581DD14" w14:textId="77777777" w:rsidR="008F1CFB" w:rsidRPr="007C3E78" w:rsidRDefault="008F1CFB" w:rsidP="007C3E78">
            <w:pPr>
              <w:rPr>
                <w:sz w:val="22"/>
                <w:szCs w:val="22"/>
                <w:lang w:eastAsia="cs-CZ"/>
              </w:rPr>
            </w:pPr>
            <w:r w:rsidRPr="007C3E78">
              <w:rPr>
                <w:sz w:val="22"/>
                <w:szCs w:val="22"/>
                <w:lang w:eastAsia="cs-CZ"/>
              </w:rPr>
              <w:t>25 %</w:t>
            </w:r>
          </w:p>
          <w:p w14:paraId="4581DD15" w14:textId="77777777" w:rsidR="008F1CFB" w:rsidRPr="007C3E78" w:rsidRDefault="008F1CFB" w:rsidP="007C3E78">
            <w:pPr>
              <w:rPr>
                <w:sz w:val="22"/>
                <w:szCs w:val="22"/>
                <w:lang w:eastAsia="cs-CZ"/>
              </w:rPr>
            </w:pPr>
          </w:p>
          <w:p w14:paraId="4581DD1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1E" w14:textId="77777777" w:rsidTr="00A91AEF">
        <w:tc>
          <w:tcPr>
            <w:tcW w:w="675" w:type="dxa"/>
            <w:shd w:val="clear" w:color="auto" w:fill="auto"/>
            <w:vAlign w:val="center"/>
          </w:tcPr>
          <w:p w14:paraId="4581DD18" w14:textId="77777777" w:rsidR="008F1CFB" w:rsidRPr="007C3E78" w:rsidRDefault="008F1CFB" w:rsidP="00A91AEF">
            <w:pPr>
              <w:jc w:val="center"/>
              <w:rPr>
                <w:sz w:val="22"/>
                <w:szCs w:val="22"/>
                <w:lang w:eastAsia="cs-CZ"/>
              </w:rPr>
            </w:pPr>
            <w:r w:rsidRPr="007C3E78">
              <w:rPr>
                <w:sz w:val="22"/>
                <w:szCs w:val="22"/>
                <w:lang w:eastAsia="cs-CZ"/>
              </w:rPr>
              <w:t>14</w:t>
            </w:r>
          </w:p>
        </w:tc>
        <w:tc>
          <w:tcPr>
            <w:tcW w:w="3720" w:type="dxa"/>
            <w:shd w:val="clear" w:color="auto" w:fill="auto"/>
          </w:tcPr>
          <w:p w14:paraId="4581DD19" w14:textId="77777777" w:rsidR="008F1CFB" w:rsidRPr="007C3E78" w:rsidRDefault="008F1CFB" w:rsidP="007C3E7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4581DD1A" w14:textId="77777777" w:rsidR="008F1CFB" w:rsidRPr="007C3E78" w:rsidRDefault="008F1CFB" w:rsidP="001342A2">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581DD1B" w14:textId="77777777" w:rsidR="008F1CFB" w:rsidRPr="007C3E78" w:rsidRDefault="008F1CFB" w:rsidP="007C3E78">
            <w:pPr>
              <w:rPr>
                <w:sz w:val="22"/>
                <w:szCs w:val="22"/>
                <w:lang w:eastAsia="cs-CZ"/>
              </w:rPr>
            </w:pPr>
            <w:r w:rsidRPr="007C3E78">
              <w:rPr>
                <w:sz w:val="22"/>
                <w:szCs w:val="22"/>
                <w:lang w:eastAsia="cs-CZ"/>
              </w:rPr>
              <w:t>25 %</w:t>
            </w:r>
          </w:p>
          <w:p w14:paraId="4581DD1C" w14:textId="77777777" w:rsidR="008F1CFB" w:rsidRPr="007C3E78" w:rsidRDefault="008F1CFB" w:rsidP="007C3E78">
            <w:pPr>
              <w:rPr>
                <w:sz w:val="22"/>
                <w:szCs w:val="22"/>
                <w:lang w:eastAsia="cs-CZ"/>
              </w:rPr>
            </w:pPr>
          </w:p>
          <w:p w14:paraId="4581DD1D"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27" w14:textId="77777777" w:rsidTr="00A91AEF">
        <w:tc>
          <w:tcPr>
            <w:tcW w:w="675" w:type="dxa"/>
            <w:shd w:val="clear" w:color="auto" w:fill="auto"/>
            <w:vAlign w:val="center"/>
          </w:tcPr>
          <w:p w14:paraId="4581DD1F" w14:textId="77777777" w:rsidR="008F1CFB" w:rsidRPr="007C3E78" w:rsidRDefault="008F1CFB" w:rsidP="00A91AEF">
            <w:pPr>
              <w:jc w:val="center"/>
              <w:rPr>
                <w:sz w:val="22"/>
                <w:szCs w:val="22"/>
                <w:lang w:eastAsia="cs-CZ"/>
              </w:rPr>
            </w:pPr>
            <w:r w:rsidRPr="007C3E78">
              <w:rPr>
                <w:sz w:val="22"/>
                <w:szCs w:val="22"/>
                <w:lang w:eastAsia="cs-CZ"/>
              </w:rPr>
              <w:t>15</w:t>
            </w:r>
          </w:p>
        </w:tc>
        <w:tc>
          <w:tcPr>
            <w:tcW w:w="3720" w:type="dxa"/>
            <w:shd w:val="clear" w:color="auto" w:fill="auto"/>
          </w:tcPr>
          <w:p w14:paraId="4581DD20" w14:textId="77777777" w:rsidR="008F1CFB" w:rsidRPr="007C3E78" w:rsidRDefault="008F1CFB" w:rsidP="007C3E78">
            <w:pPr>
              <w:rPr>
                <w:sz w:val="22"/>
                <w:szCs w:val="22"/>
                <w:lang w:eastAsia="cs-CZ"/>
              </w:rPr>
            </w:pPr>
            <w:r w:rsidRPr="007C3E78">
              <w:rPr>
                <w:sz w:val="22"/>
                <w:szCs w:val="22"/>
                <w:lang w:eastAsia="cs-CZ"/>
              </w:rPr>
              <w:t xml:space="preserve">Vyhodnocovanie ponúk </w:t>
            </w:r>
            <w:r w:rsidRPr="007C3E78">
              <w:rPr>
                <w:sz w:val="22"/>
                <w:szCs w:val="22"/>
                <w:lang w:eastAsia="cs-CZ"/>
              </w:rPr>
              <w:lastRenderedPageBreak/>
              <w:t>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4581DD21" w14:textId="77777777" w:rsidR="008F1CFB" w:rsidRPr="007C3E78" w:rsidRDefault="008F1CFB" w:rsidP="001342A2">
            <w:pPr>
              <w:jc w:val="both"/>
              <w:rPr>
                <w:sz w:val="22"/>
                <w:szCs w:val="22"/>
                <w:lang w:eastAsia="cs-CZ"/>
              </w:rPr>
            </w:pPr>
            <w:r w:rsidRPr="007C3E78">
              <w:rPr>
                <w:sz w:val="22"/>
                <w:szCs w:val="22"/>
                <w:lang w:eastAsia="cs-CZ"/>
              </w:rPr>
              <w:lastRenderedPageBreak/>
              <w:t xml:space="preserve">Počas hodnotenia uchádzačov/záujemcov, boli ako kritéria na </w:t>
            </w:r>
            <w:r w:rsidRPr="007C3E78">
              <w:rPr>
                <w:sz w:val="22"/>
                <w:szCs w:val="22"/>
                <w:lang w:eastAsia="cs-CZ"/>
              </w:rPr>
              <w:lastRenderedPageBreak/>
              <w:t>vyhodnotenie ponúk  použité podmienky účasti alebo neboli dodržané kritéria  na vyhodnotenie ponúk.</w:t>
            </w:r>
          </w:p>
          <w:p w14:paraId="4581DD22" w14:textId="77777777" w:rsidR="008F1CFB" w:rsidRPr="007C3E78" w:rsidRDefault="008F1CFB" w:rsidP="001342A2">
            <w:pPr>
              <w:jc w:val="both"/>
              <w:rPr>
                <w:sz w:val="22"/>
                <w:szCs w:val="22"/>
                <w:lang w:eastAsia="cs-CZ"/>
              </w:rPr>
            </w:pPr>
          </w:p>
          <w:p w14:paraId="4581DD23" w14:textId="77777777" w:rsidR="008F1CFB" w:rsidRPr="007C3E78" w:rsidRDefault="008F1CFB" w:rsidP="001342A2">
            <w:pPr>
              <w:jc w:val="both"/>
              <w:rPr>
                <w:sz w:val="22"/>
                <w:szCs w:val="22"/>
                <w:lang w:eastAsia="cs-CZ"/>
              </w:rPr>
            </w:pPr>
            <w:r w:rsidRPr="007C3E78">
              <w:rPr>
                <w:sz w:val="22"/>
                <w:szCs w:val="22"/>
                <w:lang w:eastAsia="cs-CZ"/>
              </w:rPr>
              <w:t>Počas hodnotenia uchádzačov/záujemcov neboli dodržané podmienky účasti alebo kritéria na vyhodnocovanie ponúk (resp. podkritériá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Príklad: Podkritéria použité pri zadaní zákazky nesúvisia s kritériami na vyhodnotenie ponúk uvedenými v oznámení/súťažných podkladoch</w:t>
            </w:r>
          </w:p>
        </w:tc>
        <w:tc>
          <w:tcPr>
            <w:tcW w:w="3260" w:type="dxa"/>
            <w:shd w:val="clear" w:color="auto" w:fill="auto"/>
          </w:tcPr>
          <w:p w14:paraId="4581DD24" w14:textId="77777777" w:rsidR="008F1CFB" w:rsidRPr="007C3E78" w:rsidRDefault="008F1CFB" w:rsidP="007C3E78">
            <w:pPr>
              <w:rPr>
                <w:sz w:val="22"/>
                <w:szCs w:val="22"/>
                <w:lang w:eastAsia="cs-CZ"/>
              </w:rPr>
            </w:pPr>
            <w:r w:rsidRPr="007C3E78">
              <w:rPr>
                <w:sz w:val="22"/>
                <w:szCs w:val="22"/>
                <w:lang w:eastAsia="cs-CZ"/>
              </w:rPr>
              <w:lastRenderedPageBreak/>
              <w:t>25 %</w:t>
            </w:r>
          </w:p>
          <w:p w14:paraId="4581DD25" w14:textId="77777777" w:rsidR="008F1CFB" w:rsidRPr="007C3E78" w:rsidRDefault="008F1CFB" w:rsidP="007C3E78">
            <w:pPr>
              <w:rPr>
                <w:sz w:val="22"/>
                <w:szCs w:val="22"/>
                <w:lang w:eastAsia="cs-CZ"/>
              </w:rPr>
            </w:pPr>
          </w:p>
          <w:p w14:paraId="4581DD2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36" w14:textId="77777777" w:rsidTr="00A91AEF">
        <w:tc>
          <w:tcPr>
            <w:tcW w:w="675" w:type="dxa"/>
            <w:shd w:val="clear" w:color="auto" w:fill="auto"/>
            <w:vAlign w:val="center"/>
          </w:tcPr>
          <w:p w14:paraId="4581DD28" w14:textId="77777777" w:rsidR="008F1CFB" w:rsidRPr="007C3E78" w:rsidRDefault="008F1CFB" w:rsidP="00A91AEF">
            <w:pPr>
              <w:jc w:val="center"/>
              <w:rPr>
                <w:sz w:val="22"/>
                <w:szCs w:val="22"/>
                <w:lang w:eastAsia="cs-CZ"/>
              </w:rPr>
            </w:pPr>
            <w:r w:rsidRPr="007C3E78">
              <w:rPr>
                <w:sz w:val="22"/>
                <w:szCs w:val="22"/>
                <w:lang w:eastAsia="cs-CZ"/>
              </w:rPr>
              <w:lastRenderedPageBreak/>
              <w:t>16</w:t>
            </w:r>
          </w:p>
        </w:tc>
        <w:tc>
          <w:tcPr>
            <w:tcW w:w="3720" w:type="dxa"/>
            <w:shd w:val="clear" w:color="auto" w:fill="auto"/>
          </w:tcPr>
          <w:p w14:paraId="4581DD29" w14:textId="77777777" w:rsidR="008F1CFB" w:rsidRPr="007C3E78" w:rsidRDefault="008F1CFB" w:rsidP="007C3E7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4581DD2A" w14:textId="77777777" w:rsidR="008F1CFB" w:rsidRPr="007C3E78" w:rsidRDefault="008F1CFB" w:rsidP="001342A2">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581DD2B" w14:textId="77777777" w:rsidR="008F1CFB" w:rsidRPr="007C3E78" w:rsidRDefault="008F1CFB" w:rsidP="001342A2">
            <w:pPr>
              <w:jc w:val="both"/>
              <w:rPr>
                <w:sz w:val="22"/>
                <w:szCs w:val="22"/>
                <w:lang w:eastAsia="cs-CZ"/>
              </w:rPr>
            </w:pPr>
          </w:p>
          <w:p w14:paraId="4581DD2C" w14:textId="77777777" w:rsidR="008F1CFB" w:rsidRPr="007C3E78" w:rsidRDefault="008F1CFB" w:rsidP="001342A2">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581DD2D" w14:textId="77777777" w:rsidR="008F1CFB" w:rsidRPr="007C3E78" w:rsidRDefault="008F1CFB" w:rsidP="001342A2">
            <w:pPr>
              <w:jc w:val="both"/>
              <w:rPr>
                <w:sz w:val="22"/>
                <w:szCs w:val="22"/>
                <w:lang w:eastAsia="cs-CZ"/>
              </w:rPr>
            </w:pPr>
          </w:p>
          <w:p w14:paraId="4581DD2E" w14:textId="77777777" w:rsidR="008F1CFB" w:rsidRPr="007C3E78" w:rsidRDefault="008F1CFB" w:rsidP="001342A2">
            <w:pPr>
              <w:jc w:val="both"/>
              <w:rPr>
                <w:sz w:val="22"/>
                <w:szCs w:val="22"/>
                <w:lang w:eastAsia="cs-CZ"/>
              </w:rPr>
            </w:pPr>
            <w:r w:rsidRPr="007C3E78">
              <w:rPr>
                <w:sz w:val="22"/>
                <w:szCs w:val="22"/>
                <w:lang w:eastAsia="cs-CZ"/>
              </w:rPr>
              <w:t>Umožnenie obhliadky miesta na dodanie predmetu zákazky iba niektorým záujemcom.</w:t>
            </w:r>
          </w:p>
          <w:p w14:paraId="4581DD2F" w14:textId="77777777" w:rsidR="008F1CFB" w:rsidRPr="007C3E78" w:rsidRDefault="008F1CFB" w:rsidP="001342A2">
            <w:pPr>
              <w:jc w:val="both"/>
              <w:rPr>
                <w:sz w:val="22"/>
                <w:szCs w:val="22"/>
                <w:lang w:eastAsia="cs-CZ"/>
              </w:rPr>
            </w:pPr>
          </w:p>
          <w:p w14:paraId="4581DD30" w14:textId="77777777" w:rsidR="008F1CFB" w:rsidRPr="007C3E78" w:rsidRDefault="008F1CFB" w:rsidP="001342A2">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4581DD31" w14:textId="77777777" w:rsidR="008F1CFB" w:rsidRPr="007C3E78" w:rsidRDefault="008F1CFB" w:rsidP="001342A2">
            <w:pPr>
              <w:jc w:val="both"/>
              <w:rPr>
                <w:sz w:val="22"/>
                <w:szCs w:val="22"/>
                <w:lang w:eastAsia="cs-CZ"/>
              </w:rPr>
            </w:pPr>
          </w:p>
          <w:p w14:paraId="4581DD32" w14:textId="77777777" w:rsidR="008F1CFB" w:rsidRPr="007C3E78" w:rsidRDefault="008F1CFB" w:rsidP="001342A2">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4581DD33" w14:textId="77777777" w:rsidR="008F1CFB" w:rsidRPr="007C3E78" w:rsidRDefault="008F1CFB" w:rsidP="007C3E78">
            <w:pPr>
              <w:rPr>
                <w:sz w:val="22"/>
                <w:szCs w:val="22"/>
                <w:lang w:eastAsia="cs-CZ"/>
              </w:rPr>
            </w:pPr>
            <w:r w:rsidRPr="007C3E78">
              <w:rPr>
                <w:sz w:val="22"/>
                <w:szCs w:val="22"/>
                <w:lang w:eastAsia="cs-CZ"/>
              </w:rPr>
              <w:t>25 %</w:t>
            </w:r>
          </w:p>
          <w:p w14:paraId="4581DD34" w14:textId="77777777" w:rsidR="008F1CFB" w:rsidRPr="007C3E78" w:rsidRDefault="008F1CFB" w:rsidP="007C3E78">
            <w:pPr>
              <w:rPr>
                <w:sz w:val="22"/>
                <w:szCs w:val="22"/>
                <w:lang w:eastAsia="cs-CZ"/>
              </w:rPr>
            </w:pPr>
          </w:p>
          <w:p w14:paraId="4581DD35"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3D" w14:textId="77777777" w:rsidTr="00A91AEF">
        <w:tc>
          <w:tcPr>
            <w:tcW w:w="675" w:type="dxa"/>
            <w:shd w:val="clear" w:color="auto" w:fill="auto"/>
            <w:vAlign w:val="center"/>
          </w:tcPr>
          <w:p w14:paraId="4581DD37" w14:textId="77777777" w:rsidR="008F1CFB" w:rsidRPr="007C3E78" w:rsidRDefault="008F1CFB" w:rsidP="00A91AEF">
            <w:pPr>
              <w:jc w:val="center"/>
              <w:rPr>
                <w:sz w:val="22"/>
                <w:szCs w:val="22"/>
                <w:lang w:eastAsia="cs-CZ"/>
              </w:rPr>
            </w:pPr>
            <w:r w:rsidRPr="007C3E78">
              <w:rPr>
                <w:sz w:val="22"/>
                <w:szCs w:val="22"/>
                <w:lang w:eastAsia="cs-CZ"/>
              </w:rPr>
              <w:t>17</w:t>
            </w:r>
          </w:p>
        </w:tc>
        <w:tc>
          <w:tcPr>
            <w:tcW w:w="3720" w:type="dxa"/>
            <w:shd w:val="clear" w:color="auto" w:fill="auto"/>
          </w:tcPr>
          <w:p w14:paraId="4581DD38" w14:textId="77777777" w:rsidR="008F1CFB" w:rsidRPr="007C3E78" w:rsidRDefault="008F1CFB" w:rsidP="007C3E7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4581DD39" w14:textId="77777777" w:rsidR="008F1CFB" w:rsidRPr="007C3E78" w:rsidRDefault="008F1CFB" w:rsidP="001342A2">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4581DD3A" w14:textId="77777777" w:rsidR="008F1CFB" w:rsidRPr="007C3E78" w:rsidRDefault="008F1CFB" w:rsidP="007C3E78">
            <w:pPr>
              <w:rPr>
                <w:sz w:val="22"/>
                <w:szCs w:val="22"/>
                <w:lang w:eastAsia="cs-CZ"/>
              </w:rPr>
            </w:pPr>
            <w:r w:rsidRPr="007C3E78">
              <w:rPr>
                <w:sz w:val="22"/>
                <w:szCs w:val="22"/>
                <w:lang w:eastAsia="cs-CZ"/>
              </w:rPr>
              <w:t>25 %</w:t>
            </w:r>
          </w:p>
          <w:p w14:paraId="4581DD3B" w14:textId="77777777" w:rsidR="008F1CFB" w:rsidRPr="007C3E78" w:rsidRDefault="008F1CFB" w:rsidP="007C3E78">
            <w:pPr>
              <w:rPr>
                <w:sz w:val="22"/>
                <w:szCs w:val="22"/>
                <w:lang w:eastAsia="cs-CZ"/>
              </w:rPr>
            </w:pPr>
          </w:p>
          <w:p w14:paraId="4581DD3C"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44" w14:textId="77777777" w:rsidTr="00A91AEF">
        <w:tc>
          <w:tcPr>
            <w:tcW w:w="675" w:type="dxa"/>
            <w:shd w:val="clear" w:color="auto" w:fill="auto"/>
            <w:vAlign w:val="center"/>
          </w:tcPr>
          <w:p w14:paraId="4581DD3E" w14:textId="77777777" w:rsidR="008F1CFB" w:rsidRPr="007C3E78" w:rsidRDefault="008F1CFB" w:rsidP="00A91AEF">
            <w:pPr>
              <w:jc w:val="center"/>
              <w:rPr>
                <w:sz w:val="22"/>
                <w:szCs w:val="22"/>
                <w:lang w:eastAsia="cs-CZ"/>
              </w:rPr>
            </w:pPr>
            <w:r w:rsidRPr="007C3E78">
              <w:rPr>
                <w:sz w:val="22"/>
                <w:szCs w:val="22"/>
                <w:lang w:eastAsia="cs-CZ"/>
              </w:rPr>
              <w:t>18</w:t>
            </w:r>
          </w:p>
        </w:tc>
        <w:tc>
          <w:tcPr>
            <w:tcW w:w="3720" w:type="dxa"/>
            <w:shd w:val="clear" w:color="auto" w:fill="auto"/>
          </w:tcPr>
          <w:p w14:paraId="4581DD3F" w14:textId="77777777" w:rsidR="008F1CFB" w:rsidRPr="007C3E78" w:rsidRDefault="008F1CFB" w:rsidP="007C3E78">
            <w:pPr>
              <w:rPr>
                <w:sz w:val="22"/>
                <w:szCs w:val="22"/>
                <w:lang w:eastAsia="cs-CZ"/>
              </w:rPr>
            </w:pPr>
            <w:r w:rsidRPr="007C3E78">
              <w:rPr>
                <w:sz w:val="22"/>
                <w:szCs w:val="22"/>
                <w:lang w:eastAsia="cs-CZ"/>
              </w:rPr>
              <w:t>Rokovanie v priebehu súťaže</w:t>
            </w:r>
          </w:p>
        </w:tc>
        <w:tc>
          <w:tcPr>
            <w:tcW w:w="6379" w:type="dxa"/>
            <w:shd w:val="clear" w:color="auto" w:fill="auto"/>
          </w:tcPr>
          <w:p w14:paraId="4581DD40" w14:textId="77777777" w:rsidR="008F1CFB" w:rsidRPr="007C3E78" w:rsidRDefault="008F1CFB" w:rsidP="001342A2">
            <w:pPr>
              <w:jc w:val="both"/>
              <w:rPr>
                <w:sz w:val="22"/>
                <w:szCs w:val="22"/>
                <w:lang w:eastAsia="cs-CZ"/>
              </w:rPr>
            </w:pPr>
            <w:r w:rsidRPr="007C3E78">
              <w:rPr>
                <w:sz w:val="22"/>
                <w:szCs w:val="22"/>
                <w:lang w:eastAsia="cs-CZ"/>
              </w:rPr>
              <w:t xml:space="preserve">V kontexte verejnej alebo užšej súťaže verejný obstarávateľ rokuje s uchádzačmi/záujemcami počas hodnotiacej fázy, čo vedie k </w:t>
            </w:r>
            <w:r w:rsidRPr="007C3E78">
              <w:rPr>
                <w:sz w:val="22"/>
                <w:szCs w:val="22"/>
                <w:lang w:eastAsia="cs-CZ"/>
              </w:rPr>
              <w:lastRenderedPageBreak/>
              <w:t>podstatnej modifikácii (zmene) pôvodných podmienok uvedených v oznámení alebo v súťažných podkladoch.</w:t>
            </w:r>
          </w:p>
        </w:tc>
        <w:tc>
          <w:tcPr>
            <w:tcW w:w="3260" w:type="dxa"/>
            <w:shd w:val="clear" w:color="auto" w:fill="auto"/>
          </w:tcPr>
          <w:p w14:paraId="4581DD41" w14:textId="77777777" w:rsidR="008F1CFB" w:rsidRPr="007C3E78" w:rsidRDefault="008F1CFB" w:rsidP="007C3E78">
            <w:pPr>
              <w:rPr>
                <w:sz w:val="22"/>
                <w:szCs w:val="22"/>
                <w:lang w:eastAsia="cs-CZ"/>
              </w:rPr>
            </w:pPr>
            <w:r w:rsidRPr="007C3E78">
              <w:rPr>
                <w:sz w:val="22"/>
                <w:szCs w:val="22"/>
                <w:lang w:eastAsia="cs-CZ"/>
              </w:rPr>
              <w:lastRenderedPageBreak/>
              <w:t>25 %</w:t>
            </w:r>
          </w:p>
          <w:p w14:paraId="4581DD42" w14:textId="77777777" w:rsidR="008F1CFB" w:rsidRPr="007C3E78" w:rsidRDefault="008F1CFB" w:rsidP="007C3E78">
            <w:pPr>
              <w:rPr>
                <w:sz w:val="22"/>
                <w:szCs w:val="22"/>
                <w:lang w:eastAsia="cs-CZ"/>
              </w:rPr>
            </w:pPr>
          </w:p>
          <w:p w14:paraId="4581DD43" w14:textId="77777777" w:rsidR="008F1CFB" w:rsidRPr="007C3E78" w:rsidRDefault="008F1CFB" w:rsidP="007C3E78">
            <w:pPr>
              <w:rPr>
                <w:sz w:val="22"/>
                <w:szCs w:val="22"/>
                <w:lang w:eastAsia="cs-CZ"/>
              </w:rPr>
            </w:pPr>
            <w:r w:rsidRPr="007C3E78">
              <w:rPr>
                <w:sz w:val="22"/>
                <w:szCs w:val="22"/>
                <w:lang w:eastAsia="cs-CZ"/>
              </w:rPr>
              <w:lastRenderedPageBreak/>
              <w:t>Táto sadzba môže byť znížená na 10 % alebo 5 % v závislosti od závažnosti porušenia</w:t>
            </w:r>
          </w:p>
        </w:tc>
      </w:tr>
      <w:tr w:rsidR="008F1CFB" w:rsidRPr="007C3E78" w14:paraId="4581DD4B" w14:textId="77777777" w:rsidTr="00A91AEF">
        <w:tc>
          <w:tcPr>
            <w:tcW w:w="675" w:type="dxa"/>
            <w:shd w:val="clear" w:color="auto" w:fill="auto"/>
            <w:vAlign w:val="center"/>
          </w:tcPr>
          <w:p w14:paraId="4581DD45" w14:textId="77777777" w:rsidR="008F1CFB" w:rsidRPr="007C3E78" w:rsidRDefault="008F1CFB" w:rsidP="00A91AEF">
            <w:pPr>
              <w:jc w:val="center"/>
              <w:rPr>
                <w:sz w:val="22"/>
                <w:szCs w:val="22"/>
                <w:lang w:eastAsia="cs-CZ"/>
              </w:rPr>
            </w:pPr>
            <w:r w:rsidRPr="007C3E78">
              <w:rPr>
                <w:sz w:val="22"/>
                <w:szCs w:val="22"/>
                <w:lang w:eastAsia="cs-CZ"/>
              </w:rPr>
              <w:lastRenderedPageBreak/>
              <w:t>19</w:t>
            </w:r>
          </w:p>
        </w:tc>
        <w:tc>
          <w:tcPr>
            <w:tcW w:w="3720" w:type="dxa"/>
            <w:shd w:val="clear" w:color="auto" w:fill="auto"/>
          </w:tcPr>
          <w:p w14:paraId="4581DD46" w14:textId="77777777" w:rsidR="008F1CFB" w:rsidRPr="007C3E78" w:rsidRDefault="008F1CFB" w:rsidP="007C3E78">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5"/>
            </w:r>
          </w:p>
        </w:tc>
        <w:tc>
          <w:tcPr>
            <w:tcW w:w="6379" w:type="dxa"/>
            <w:shd w:val="clear" w:color="auto" w:fill="auto"/>
          </w:tcPr>
          <w:p w14:paraId="4581DD47" w14:textId="77777777" w:rsidR="008F1CFB" w:rsidRPr="007C3E78" w:rsidRDefault="008F1CFB" w:rsidP="001342A2">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4581DD48" w14:textId="77777777" w:rsidR="008F1CFB" w:rsidRPr="007C3E78" w:rsidRDefault="008F1CFB" w:rsidP="007C3E78">
            <w:pPr>
              <w:rPr>
                <w:sz w:val="22"/>
                <w:szCs w:val="22"/>
                <w:lang w:eastAsia="cs-CZ"/>
              </w:rPr>
            </w:pPr>
            <w:r w:rsidRPr="007C3E78">
              <w:rPr>
                <w:sz w:val="22"/>
                <w:szCs w:val="22"/>
                <w:lang w:eastAsia="cs-CZ"/>
              </w:rPr>
              <w:t>25 %</w:t>
            </w:r>
          </w:p>
          <w:p w14:paraId="4581DD49" w14:textId="77777777" w:rsidR="008F1CFB" w:rsidRPr="007C3E78" w:rsidRDefault="008F1CFB" w:rsidP="007C3E78">
            <w:pPr>
              <w:rPr>
                <w:sz w:val="22"/>
                <w:szCs w:val="22"/>
                <w:lang w:eastAsia="cs-CZ"/>
              </w:rPr>
            </w:pPr>
          </w:p>
          <w:p w14:paraId="4581DD4A"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50" w14:textId="77777777" w:rsidTr="00A91AEF">
        <w:tc>
          <w:tcPr>
            <w:tcW w:w="675" w:type="dxa"/>
            <w:shd w:val="clear" w:color="auto" w:fill="auto"/>
            <w:vAlign w:val="center"/>
          </w:tcPr>
          <w:p w14:paraId="4581DD4C" w14:textId="77777777" w:rsidR="008F1CFB" w:rsidRPr="007C3E78" w:rsidRDefault="008F1CFB" w:rsidP="00A91AEF">
            <w:pPr>
              <w:jc w:val="center"/>
              <w:rPr>
                <w:sz w:val="22"/>
                <w:szCs w:val="22"/>
                <w:lang w:eastAsia="cs-CZ"/>
              </w:rPr>
            </w:pPr>
            <w:r w:rsidRPr="007C3E78">
              <w:rPr>
                <w:sz w:val="22"/>
                <w:szCs w:val="22"/>
                <w:lang w:eastAsia="cs-CZ"/>
              </w:rPr>
              <w:t>20</w:t>
            </w:r>
          </w:p>
        </w:tc>
        <w:tc>
          <w:tcPr>
            <w:tcW w:w="3720" w:type="dxa"/>
            <w:shd w:val="clear" w:color="auto" w:fill="auto"/>
          </w:tcPr>
          <w:p w14:paraId="4581DD4D" w14:textId="77777777" w:rsidR="008F1CFB" w:rsidRPr="007C3E78" w:rsidRDefault="008F1CFB" w:rsidP="007C3E78">
            <w:pPr>
              <w:rPr>
                <w:sz w:val="22"/>
                <w:szCs w:val="22"/>
                <w:lang w:eastAsia="cs-CZ"/>
              </w:rPr>
            </w:pPr>
            <w:r w:rsidRPr="007C3E78">
              <w:rPr>
                <w:sz w:val="22"/>
                <w:szCs w:val="22"/>
                <w:lang w:eastAsia="cs-CZ"/>
              </w:rPr>
              <w:t>Odmietnutie mimoriadne nízkej ponuky</w:t>
            </w:r>
          </w:p>
        </w:tc>
        <w:tc>
          <w:tcPr>
            <w:tcW w:w="6379" w:type="dxa"/>
            <w:shd w:val="clear" w:color="auto" w:fill="auto"/>
          </w:tcPr>
          <w:p w14:paraId="4581DD4E" w14:textId="77777777" w:rsidR="008F1CFB" w:rsidRPr="007C3E78" w:rsidRDefault="008F1CFB" w:rsidP="001342A2">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581DD4F" w14:textId="77777777" w:rsidR="008F1CFB" w:rsidRPr="007C3E78" w:rsidRDefault="008F1CFB" w:rsidP="007C3E78">
            <w:pPr>
              <w:rPr>
                <w:sz w:val="22"/>
                <w:szCs w:val="22"/>
                <w:lang w:eastAsia="cs-CZ"/>
              </w:rPr>
            </w:pPr>
            <w:r w:rsidRPr="007C3E78">
              <w:rPr>
                <w:sz w:val="22"/>
                <w:szCs w:val="22"/>
                <w:lang w:eastAsia="cs-CZ"/>
              </w:rPr>
              <w:t>25 %</w:t>
            </w:r>
          </w:p>
        </w:tc>
      </w:tr>
      <w:tr w:rsidR="008F1CFB" w:rsidRPr="007C3E78" w14:paraId="4581DD55" w14:textId="77777777" w:rsidTr="00A91AEF">
        <w:tc>
          <w:tcPr>
            <w:tcW w:w="675" w:type="dxa"/>
            <w:tcBorders>
              <w:bottom w:val="single" w:sz="4" w:space="0" w:color="auto"/>
            </w:tcBorders>
            <w:shd w:val="clear" w:color="auto" w:fill="auto"/>
            <w:vAlign w:val="center"/>
          </w:tcPr>
          <w:p w14:paraId="4581DD51" w14:textId="77777777" w:rsidR="008F1CFB" w:rsidRPr="007C3E78" w:rsidRDefault="008F1CFB" w:rsidP="00A91AEF">
            <w:pPr>
              <w:jc w:val="center"/>
              <w:rPr>
                <w:sz w:val="22"/>
                <w:szCs w:val="22"/>
                <w:lang w:eastAsia="cs-CZ"/>
              </w:rPr>
            </w:pPr>
            <w:r w:rsidRPr="007C3E78">
              <w:rPr>
                <w:sz w:val="22"/>
                <w:szCs w:val="22"/>
                <w:lang w:eastAsia="cs-CZ"/>
              </w:rPr>
              <w:t>21</w:t>
            </w:r>
          </w:p>
        </w:tc>
        <w:tc>
          <w:tcPr>
            <w:tcW w:w="3720" w:type="dxa"/>
            <w:tcBorders>
              <w:bottom w:val="single" w:sz="4" w:space="0" w:color="auto"/>
            </w:tcBorders>
            <w:shd w:val="clear" w:color="auto" w:fill="auto"/>
          </w:tcPr>
          <w:p w14:paraId="4581DD52" w14:textId="77777777" w:rsidR="008F1CFB" w:rsidRPr="007C3E78" w:rsidRDefault="008F1CFB" w:rsidP="007C3E7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4581DD53" w14:textId="77777777" w:rsidR="008F1CFB" w:rsidRPr="007C3E78" w:rsidRDefault="00FB0047" w:rsidP="001342A2">
            <w:pPr>
              <w:jc w:val="both"/>
              <w:rPr>
                <w:sz w:val="22"/>
                <w:szCs w:val="22"/>
                <w:lang w:eastAsia="cs-CZ"/>
              </w:rPr>
            </w:pPr>
            <w:r w:rsidRPr="007C3E78">
              <w:rPr>
                <w:sz w:val="22"/>
                <w:szCs w:val="22"/>
                <w:lang w:eastAsia="cs-CZ"/>
              </w:rPr>
              <w:t>Konflikt záujmov medzi verejným obstarávateľom/prijímateľom a uchádzačom alebo záujemcom</w:t>
            </w:r>
            <w:r w:rsidR="001342A2">
              <w:rPr>
                <w:sz w:val="22"/>
                <w:szCs w:val="22"/>
                <w:lang w:eastAsia="cs-CZ"/>
              </w:rPr>
              <w:t xml:space="preserve"> </w:t>
            </w:r>
            <w:r w:rsidR="008F1CFB" w:rsidRPr="007C3E78">
              <w:rPr>
                <w:sz w:val="22"/>
                <w:szCs w:val="22"/>
                <w:lang w:eastAsia="cs-CZ"/>
              </w:rPr>
              <w:t>preukázaný zodpovedným súdnym alebo úradným orgánom</w:t>
            </w:r>
            <w:r w:rsidR="008F1CFB" w:rsidRPr="007C3E78">
              <w:rPr>
                <w:rStyle w:val="Odkaznapoznmkupodiarou"/>
                <w:sz w:val="22"/>
                <w:szCs w:val="22"/>
                <w:lang w:eastAsia="cs-CZ"/>
              </w:rPr>
              <w:footnoteReference w:id="6"/>
            </w:r>
          </w:p>
        </w:tc>
        <w:tc>
          <w:tcPr>
            <w:tcW w:w="3260" w:type="dxa"/>
            <w:tcBorders>
              <w:bottom w:val="single" w:sz="4" w:space="0" w:color="auto"/>
            </w:tcBorders>
            <w:shd w:val="clear" w:color="auto" w:fill="auto"/>
          </w:tcPr>
          <w:p w14:paraId="4581DD54" w14:textId="77777777" w:rsidR="008F1CFB" w:rsidRPr="007C3E78" w:rsidRDefault="008F1CFB" w:rsidP="007C3E78">
            <w:pPr>
              <w:rPr>
                <w:sz w:val="22"/>
                <w:szCs w:val="22"/>
                <w:lang w:eastAsia="cs-CZ"/>
              </w:rPr>
            </w:pPr>
            <w:r w:rsidRPr="007C3E78">
              <w:rPr>
                <w:sz w:val="22"/>
                <w:szCs w:val="22"/>
                <w:lang w:eastAsia="cs-CZ"/>
              </w:rPr>
              <w:t>100 %</w:t>
            </w:r>
          </w:p>
        </w:tc>
      </w:tr>
      <w:tr w:rsidR="00A91AEF" w:rsidRPr="007C3E78" w14:paraId="4581DD57" w14:textId="77777777" w:rsidTr="00A91AEF">
        <w:tc>
          <w:tcPr>
            <w:tcW w:w="14034" w:type="dxa"/>
            <w:gridSpan w:val="4"/>
            <w:shd w:val="clear" w:color="auto" w:fill="BFBFBF" w:themeFill="background1" w:themeFillShade="BF"/>
            <w:vAlign w:val="center"/>
          </w:tcPr>
          <w:p w14:paraId="4581DD56" w14:textId="77777777" w:rsidR="00A91AEF" w:rsidRPr="00A91AEF" w:rsidRDefault="00A91AEF" w:rsidP="00A91AEF">
            <w:pPr>
              <w:jc w:val="center"/>
              <w:rPr>
                <w:b/>
                <w:sz w:val="22"/>
                <w:szCs w:val="22"/>
                <w:lang w:eastAsia="cs-CZ"/>
              </w:rPr>
            </w:pPr>
            <w:r w:rsidRPr="00A91AEF">
              <w:rPr>
                <w:b/>
                <w:sz w:val="22"/>
                <w:szCs w:val="22"/>
                <w:lang w:eastAsia="cs-CZ"/>
              </w:rPr>
              <w:t>Realizácia zákazky</w:t>
            </w:r>
          </w:p>
        </w:tc>
      </w:tr>
      <w:tr w:rsidR="008F1CFB" w:rsidRPr="007C3E78" w14:paraId="4581DD62" w14:textId="77777777" w:rsidTr="00A91AEF">
        <w:tc>
          <w:tcPr>
            <w:tcW w:w="675" w:type="dxa"/>
            <w:shd w:val="clear" w:color="auto" w:fill="auto"/>
            <w:vAlign w:val="center"/>
          </w:tcPr>
          <w:p w14:paraId="4581DD58" w14:textId="77777777" w:rsidR="008F1CFB" w:rsidRPr="007C3E78" w:rsidRDefault="008F1CFB" w:rsidP="00A91AEF">
            <w:pPr>
              <w:jc w:val="center"/>
              <w:rPr>
                <w:sz w:val="22"/>
                <w:szCs w:val="22"/>
                <w:lang w:eastAsia="cs-CZ"/>
              </w:rPr>
            </w:pPr>
            <w:r w:rsidRPr="007C3E78">
              <w:rPr>
                <w:sz w:val="22"/>
                <w:szCs w:val="22"/>
                <w:lang w:eastAsia="cs-CZ"/>
              </w:rPr>
              <w:t>22</w:t>
            </w:r>
          </w:p>
        </w:tc>
        <w:tc>
          <w:tcPr>
            <w:tcW w:w="3720" w:type="dxa"/>
            <w:shd w:val="clear" w:color="auto" w:fill="auto"/>
          </w:tcPr>
          <w:p w14:paraId="4581DD59" w14:textId="77777777" w:rsidR="008F1CFB" w:rsidRPr="007C3E78" w:rsidRDefault="008F1CFB" w:rsidP="007C3E78">
            <w:pPr>
              <w:rPr>
                <w:sz w:val="22"/>
                <w:szCs w:val="22"/>
                <w:lang w:eastAsia="cs-CZ"/>
              </w:rPr>
            </w:pPr>
            <w:r w:rsidRPr="007C3E78">
              <w:rPr>
                <w:sz w:val="22"/>
                <w:szCs w:val="22"/>
                <w:lang w:eastAsia="cs-CZ"/>
              </w:rPr>
              <w:t>Podstatná zmena častí podmienok uzatvorenej zmluvy oproti častiam obchodných podmienok uvedených v</w:t>
            </w:r>
            <w:r w:rsidR="00FB0047" w:rsidRPr="007C3E78">
              <w:rPr>
                <w:sz w:val="22"/>
                <w:szCs w:val="22"/>
                <w:lang w:eastAsia="cs-CZ"/>
              </w:rPr>
              <w:t> </w:t>
            </w:r>
            <w:r w:rsidRPr="007C3E78">
              <w:rPr>
                <w:sz w:val="22"/>
                <w:szCs w:val="22"/>
                <w:lang w:eastAsia="cs-CZ"/>
              </w:rPr>
              <w:t>oznámení alebo v</w:t>
            </w:r>
            <w:r w:rsidR="00FB0047" w:rsidRPr="007C3E78">
              <w:rPr>
                <w:sz w:val="22"/>
                <w:szCs w:val="22"/>
                <w:lang w:eastAsia="cs-CZ"/>
              </w:rPr>
              <w:t> </w:t>
            </w:r>
            <w:r w:rsidRPr="007C3E78">
              <w:rPr>
                <w:sz w:val="22"/>
                <w:szCs w:val="22"/>
                <w:lang w:eastAsia="cs-CZ"/>
              </w:rPr>
              <w:t xml:space="preserve">súťažných </w:t>
            </w:r>
            <w:r w:rsidRPr="007C3E78">
              <w:rPr>
                <w:sz w:val="22"/>
                <w:szCs w:val="22"/>
                <w:lang w:eastAsia="cs-CZ"/>
              </w:rPr>
              <w:lastRenderedPageBreak/>
              <w:t>podkladoch</w:t>
            </w:r>
            <w:r w:rsidRPr="007C3E78">
              <w:rPr>
                <w:sz w:val="22"/>
                <w:szCs w:val="22"/>
                <w:vertAlign w:val="superscript"/>
                <w:lang w:eastAsia="cs-CZ"/>
              </w:rPr>
              <w:t>9</w:t>
            </w:r>
          </w:p>
        </w:tc>
        <w:tc>
          <w:tcPr>
            <w:tcW w:w="6379" w:type="dxa"/>
            <w:shd w:val="clear" w:color="auto" w:fill="auto"/>
          </w:tcPr>
          <w:p w14:paraId="4581DD5A" w14:textId="77777777" w:rsidR="008F1CFB" w:rsidRPr="007C3E78" w:rsidRDefault="008F1CFB" w:rsidP="001342A2">
            <w:pPr>
              <w:jc w:val="both"/>
              <w:rPr>
                <w:sz w:val="22"/>
                <w:szCs w:val="22"/>
                <w:lang w:eastAsia="cs-CZ"/>
              </w:rPr>
            </w:pPr>
            <w:r w:rsidRPr="007C3E78">
              <w:rPr>
                <w:sz w:val="22"/>
                <w:szCs w:val="22"/>
                <w:lang w:eastAsia="cs-CZ"/>
              </w:rPr>
              <w:lastRenderedPageBreak/>
              <w:t>Po podpise zmluvy boli doplnené/zmenené podstatné náležitosti podmienok uzatvorenej zmluvy týkajúce sa povahy a</w:t>
            </w:r>
            <w:r w:rsidR="00FB0047" w:rsidRPr="007C3E78">
              <w:rPr>
                <w:sz w:val="22"/>
                <w:szCs w:val="22"/>
                <w:lang w:eastAsia="cs-CZ"/>
              </w:rPr>
              <w:t> </w:t>
            </w:r>
            <w:r w:rsidRPr="007C3E78">
              <w:rPr>
                <w:sz w:val="22"/>
                <w:szCs w:val="22"/>
                <w:lang w:eastAsia="cs-CZ"/>
              </w:rPr>
              <w:t>rozsahu prác, lehoty na realizáciu predmetu zmluvy, platobných podmienok a</w:t>
            </w:r>
            <w:r w:rsidR="00FB0047" w:rsidRPr="007C3E78">
              <w:rPr>
                <w:sz w:val="22"/>
                <w:szCs w:val="22"/>
                <w:lang w:eastAsia="cs-CZ"/>
              </w:rPr>
              <w:t> </w:t>
            </w:r>
            <w:r w:rsidRPr="007C3E78">
              <w:rPr>
                <w:sz w:val="22"/>
                <w:szCs w:val="22"/>
                <w:lang w:eastAsia="cs-CZ"/>
              </w:rPr>
              <w:t>špecifikácie materiálov,  alebo ceny</w:t>
            </w:r>
            <w:r w:rsidRPr="007C3E78">
              <w:rPr>
                <w:sz w:val="22"/>
                <w:szCs w:val="22"/>
                <w:vertAlign w:val="superscript"/>
                <w:lang w:eastAsia="cs-CZ"/>
              </w:rPr>
              <w:t>9</w:t>
            </w:r>
            <w:r w:rsidRPr="007C3E78">
              <w:rPr>
                <w:sz w:val="22"/>
                <w:szCs w:val="22"/>
                <w:lang w:eastAsia="cs-CZ"/>
              </w:rPr>
              <w:t xml:space="preserve">. Je nevyhnutné vždy posúdiť </w:t>
            </w:r>
            <w:r w:rsidRPr="007C3E78">
              <w:rPr>
                <w:sz w:val="22"/>
                <w:szCs w:val="22"/>
                <w:lang w:eastAsia="cs-CZ"/>
              </w:rPr>
              <w:lastRenderedPageBreak/>
              <w:t>od prípadu k</w:t>
            </w:r>
            <w:r w:rsidR="00FB0047" w:rsidRPr="007C3E78">
              <w:rPr>
                <w:sz w:val="22"/>
                <w:szCs w:val="22"/>
                <w:lang w:eastAsia="cs-CZ"/>
              </w:rPr>
              <w:t> </w:t>
            </w:r>
            <w:r w:rsidRPr="007C3E78">
              <w:rPr>
                <w:sz w:val="22"/>
                <w:szCs w:val="22"/>
                <w:lang w:eastAsia="cs-CZ"/>
              </w:rPr>
              <w:t>prípadu, či sa v</w:t>
            </w:r>
            <w:r w:rsidR="00FB0047" w:rsidRPr="007C3E78">
              <w:rPr>
                <w:sz w:val="22"/>
                <w:szCs w:val="22"/>
                <w:lang w:eastAsia="cs-CZ"/>
              </w:rPr>
              <w:t> </w:t>
            </w:r>
            <w:r w:rsidRPr="007C3E78">
              <w:rPr>
                <w:sz w:val="22"/>
                <w:szCs w:val="22"/>
                <w:lang w:eastAsia="cs-CZ"/>
              </w:rPr>
              <w:t xml:space="preserve">danom prípade jedná o „podstatnú“ zmenu.  </w:t>
            </w:r>
            <w:r w:rsidRPr="007C3E78">
              <w:rPr>
                <w:sz w:val="22"/>
                <w:szCs w:val="22"/>
                <w:vertAlign w:val="superscript"/>
                <w:lang w:eastAsia="cs-CZ"/>
              </w:rPr>
              <w:footnoteReference w:id="7"/>
            </w:r>
          </w:p>
          <w:p w14:paraId="4581DD5B" w14:textId="77777777" w:rsidR="008F1CFB" w:rsidRPr="007C3E78" w:rsidRDefault="008F1CFB" w:rsidP="001342A2">
            <w:pPr>
              <w:jc w:val="both"/>
              <w:rPr>
                <w:sz w:val="22"/>
                <w:szCs w:val="22"/>
                <w:lang w:eastAsia="cs-CZ"/>
              </w:rPr>
            </w:pPr>
          </w:p>
          <w:p w14:paraId="4581DD5C" w14:textId="77777777" w:rsidR="008F1CFB" w:rsidRPr="007C3E78" w:rsidRDefault="008F1CFB" w:rsidP="001342A2">
            <w:pPr>
              <w:jc w:val="both"/>
              <w:rPr>
                <w:sz w:val="22"/>
                <w:szCs w:val="22"/>
                <w:lang w:eastAsia="cs-CZ"/>
              </w:rPr>
            </w:pPr>
            <w:r w:rsidRPr="007C3E78">
              <w:rPr>
                <w:sz w:val="22"/>
                <w:szCs w:val="22"/>
                <w:lang w:eastAsia="cs-CZ"/>
              </w:rPr>
              <w:t>Verejný obstarávateľ uzatvoril dodatok v</w:t>
            </w:r>
            <w:r w:rsidR="00FB0047" w:rsidRPr="007C3E78">
              <w:rPr>
                <w:sz w:val="22"/>
                <w:szCs w:val="22"/>
                <w:lang w:eastAsia="cs-CZ"/>
              </w:rPr>
              <w:t> </w:t>
            </w:r>
            <w:r w:rsidRPr="007C3E78">
              <w:rPr>
                <w:sz w:val="22"/>
                <w:szCs w:val="22"/>
                <w:lang w:eastAsia="cs-CZ"/>
              </w:rPr>
              <w:t>rozpore so zákazom uvedeným v § 10a ods. 1 zákona o</w:t>
            </w:r>
            <w:r w:rsidR="00FB0047" w:rsidRPr="007C3E78">
              <w:rPr>
                <w:sz w:val="22"/>
                <w:szCs w:val="22"/>
                <w:lang w:eastAsia="cs-CZ"/>
              </w:rPr>
              <w:t> </w:t>
            </w:r>
            <w:r w:rsidRPr="007C3E78">
              <w:rPr>
                <w:sz w:val="22"/>
                <w:szCs w:val="22"/>
                <w:lang w:eastAsia="cs-CZ"/>
              </w:rPr>
              <w:t>VO</w:t>
            </w:r>
          </w:p>
        </w:tc>
        <w:tc>
          <w:tcPr>
            <w:tcW w:w="3260" w:type="dxa"/>
            <w:shd w:val="clear" w:color="auto" w:fill="auto"/>
          </w:tcPr>
          <w:p w14:paraId="4581DD5D" w14:textId="77777777" w:rsidR="008F1CFB" w:rsidRPr="007C3E78" w:rsidRDefault="008F1CFB" w:rsidP="007C3E78">
            <w:pPr>
              <w:rPr>
                <w:sz w:val="22"/>
                <w:szCs w:val="22"/>
                <w:lang w:eastAsia="cs-CZ"/>
              </w:rPr>
            </w:pPr>
            <w:r w:rsidRPr="007C3E78">
              <w:rPr>
                <w:sz w:val="22"/>
                <w:szCs w:val="22"/>
                <w:lang w:eastAsia="cs-CZ"/>
              </w:rPr>
              <w:lastRenderedPageBreak/>
              <w:t>25 % z</w:t>
            </w:r>
            <w:r w:rsidR="00FB0047" w:rsidRPr="007C3E78">
              <w:rPr>
                <w:sz w:val="22"/>
                <w:szCs w:val="22"/>
                <w:lang w:eastAsia="cs-CZ"/>
              </w:rPr>
              <w:t> </w:t>
            </w:r>
            <w:r w:rsidRPr="007C3E78">
              <w:rPr>
                <w:sz w:val="22"/>
                <w:szCs w:val="22"/>
                <w:lang w:eastAsia="cs-CZ"/>
              </w:rPr>
              <w:t>ceny zmluvy</w:t>
            </w:r>
          </w:p>
          <w:p w14:paraId="4581DD5E" w14:textId="77777777" w:rsidR="008F1CFB" w:rsidRPr="007C3E78" w:rsidRDefault="008F1CFB" w:rsidP="007C3E78">
            <w:pPr>
              <w:rPr>
                <w:sz w:val="22"/>
                <w:szCs w:val="22"/>
                <w:lang w:eastAsia="cs-CZ"/>
              </w:rPr>
            </w:pPr>
          </w:p>
          <w:p w14:paraId="4581DD5F" w14:textId="77777777" w:rsidR="008F1CFB" w:rsidRPr="007C3E78" w:rsidRDefault="008F1CFB" w:rsidP="007C3E78">
            <w:pPr>
              <w:rPr>
                <w:sz w:val="22"/>
                <w:szCs w:val="22"/>
                <w:lang w:eastAsia="cs-CZ"/>
              </w:rPr>
            </w:pPr>
            <w:r w:rsidRPr="007C3E78">
              <w:rPr>
                <w:sz w:val="22"/>
                <w:szCs w:val="22"/>
                <w:lang w:eastAsia="cs-CZ"/>
              </w:rPr>
              <w:t>plus</w:t>
            </w:r>
          </w:p>
          <w:p w14:paraId="4581DD60" w14:textId="77777777" w:rsidR="008F1CFB" w:rsidRPr="007C3E78" w:rsidRDefault="008F1CFB" w:rsidP="007C3E78">
            <w:pPr>
              <w:rPr>
                <w:sz w:val="22"/>
                <w:szCs w:val="22"/>
                <w:lang w:eastAsia="cs-CZ"/>
              </w:rPr>
            </w:pPr>
          </w:p>
          <w:p w14:paraId="4581DD61" w14:textId="77777777" w:rsidR="008F1CFB" w:rsidRPr="007C3E78" w:rsidRDefault="008F1CFB" w:rsidP="007C3E78">
            <w:pPr>
              <w:rPr>
                <w:sz w:val="22"/>
                <w:szCs w:val="22"/>
                <w:lang w:eastAsia="cs-CZ"/>
              </w:rPr>
            </w:pPr>
            <w:r w:rsidRPr="007C3E78">
              <w:rPr>
                <w:sz w:val="22"/>
                <w:szCs w:val="22"/>
                <w:lang w:eastAsia="cs-CZ"/>
              </w:rPr>
              <w:lastRenderedPageBreak/>
              <w:t>hodnota dodatočných výdavkov z</w:t>
            </w:r>
            <w:r w:rsidR="00FB0047" w:rsidRPr="007C3E78">
              <w:rPr>
                <w:sz w:val="22"/>
                <w:szCs w:val="22"/>
                <w:lang w:eastAsia="cs-CZ"/>
              </w:rPr>
              <w:t> </w:t>
            </w:r>
            <w:r w:rsidRPr="007C3E78">
              <w:rPr>
                <w:sz w:val="22"/>
                <w:szCs w:val="22"/>
                <w:lang w:eastAsia="cs-CZ"/>
              </w:rPr>
              <w:t>plnenia zmluvy vychádzajúcich z</w:t>
            </w:r>
            <w:r w:rsidR="00FB0047" w:rsidRPr="007C3E78">
              <w:rPr>
                <w:sz w:val="22"/>
                <w:szCs w:val="22"/>
                <w:lang w:eastAsia="cs-CZ"/>
              </w:rPr>
              <w:t> </w:t>
            </w:r>
            <w:r w:rsidRPr="007C3E78">
              <w:rPr>
                <w:sz w:val="22"/>
                <w:szCs w:val="22"/>
                <w:lang w:eastAsia="cs-CZ"/>
              </w:rPr>
              <w:t>podstatných zmien zmluvy</w:t>
            </w:r>
          </w:p>
        </w:tc>
      </w:tr>
      <w:tr w:rsidR="008F1CFB" w:rsidRPr="007C3E78" w14:paraId="4581DD6B" w14:textId="77777777" w:rsidTr="00A91AEF">
        <w:tc>
          <w:tcPr>
            <w:tcW w:w="675" w:type="dxa"/>
            <w:shd w:val="clear" w:color="auto" w:fill="auto"/>
            <w:vAlign w:val="center"/>
          </w:tcPr>
          <w:p w14:paraId="4581DD63" w14:textId="77777777" w:rsidR="008F1CFB" w:rsidRPr="007C3E78" w:rsidRDefault="008F1CFB" w:rsidP="00A91AEF">
            <w:pPr>
              <w:jc w:val="center"/>
              <w:rPr>
                <w:sz w:val="22"/>
                <w:szCs w:val="22"/>
                <w:lang w:eastAsia="cs-CZ"/>
              </w:rPr>
            </w:pPr>
            <w:r w:rsidRPr="007C3E78">
              <w:rPr>
                <w:sz w:val="22"/>
                <w:szCs w:val="22"/>
                <w:lang w:eastAsia="cs-CZ"/>
              </w:rPr>
              <w:lastRenderedPageBreak/>
              <w:t>23</w:t>
            </w:r>
          </w:p>
        </w:tc>
        <w:tc>
          <w:tcPr>
            <w:tcW w:w="3720" w:type="dxa"/>
            <w:shd w:val="clear" w:color="auto" w:fill="auto"/>
          </w:tcPr>
          <w:p w14:paraId="4581DD64" w14:textId="77777777" w:rsidR="008F1CFB" w:rsidRPr="007C3E78" w:rsidRDefault="008F1CFB" w:rsidP="007C3E78">
            <w:pPr>
              <w:rPr>
                <w:sz w:val="22"/>
                <w:szCs w:val="22"/>
                <w:lang w:eastAsia="cs-CZ"/>
              </w:rPr>
            </w:pPr>
            <w:r w:rsidRPr="007C3E78">
              <w:rPr>
                <w:sz w:val="22"/>
                <w:szCs w:val="22"/>
                <w:lang w:eastAsia="cs-CZ"/>
              </w:rPr>
              <w:t>Zníženie rozsahu zákazky</w:t>
            </w:r>
          </w:p>
        </w:tc>
        <w:tc>
          <w:tcPr>
            <w:tcW w:w="6379" w:type="dxa"/>
            <w:shd w:val="clear" w:color="auto" w:fill="auto"/>
          </w:tcPr>
          <w:p w14:paraId="4581DD65" w14:textId="77777777" w:rsidR="008F1CFB" w:rsidRPr="007C3E78" w:rsidRDefault="008F1CFB" w:rsidP="001342A2">
            <w:pPr>
              <w:jc w:val="both"/>
              <w:rPr>
                <w:sz w:val="22"/>
                <w:szCs w:val="22"/>
                <w:lang w:eastAsia="cs-CZ"/>
              </w:rPr>
            </w:pPr>
            <w:r w:rsidRPr="007C3E78">
              <w:rPr>
                <w:sz w:val="22"/>
                <w:szCs w:val="22"/>
                <w:lang w:eastAsia="cs-CZ"/>
              </w:rPr>
              <w:t>Zákazka bola zadaná v</w:t>
            </w:r>
            <w:r w:rsidR="00FB0047" w:rsidRPr="007C3E78">
              <w:rPr>
                <w:sz w:val="22"/>
                <w:szCs w:val="22"/>
                <w:lang w:eastAsia="cs-CZ"/>
              </w:rPr>
              <w:t> </w:t>
            </w:r>
            <w:r w:rsidRPr="007C3E78">
              <w:rPr>
                <w:sz w:val="22"/>
                <w:szCs w:val="22"/>
                <w:lang w:eastAsia="cs-CZ"/>
              </w:rPr>
              <w:t>súlade so zákonom o</w:t>
            </w:r>
            <w:r w:rsidR="00FB0047" w:rsidRPr="007C3E78">
              <w:rPr>
                <w:sz w:val="22"/>
                <w:szCs w:val="22"/>
                <w:lang w:eastAsia="cs-CZ"/>
              </w:rPr>
              <w:t> </w:t>
            </w:r>
            <w:r w:rsidRPr="007C3E78">
              <w:rPr>
                <w:sz w:val="22"/>
                <w:szCs w:val="22"/>
                <w:lang w:eastAsia="cs-CZ"/>
              </w:rPr>
              <w:t>VO, ale následne bol znížený rozsah zákazky.</w:t>
            </w:r>
          </w:p>
        </w:tc>
        <w:tc>
          <w:tcPr>
            <w:tcW w:w="3260" w:type="dxa"/>
            <w:shd w:val="clear" w:color="auto" w:fill="auto"/>
          </w:tcPr>
          <w:p w14:paraId="4581DD66" w14:textId="77777777" w:rsidR="008F1CFB" w:rsidRPr="007C3E78" w:rsidRDefault="008F1CFB" w:rsidP="007C3E78">
            <w:pPr>
              <w:rPr>
                <w:sz w:val="22"/>
                <w:szCs w:val="22"/>
                <w:lang w:eastAsia="cs-CZ"/>
              </w:rPr>
            </w:pPr>
            <w:r w:rsidRPr="007C3E78">
              <w:rPr>
                <w:sz w:val="22"/>
                <w:szCs w:val="22"/>
                <w:lang w:eastAsia="cs-CZ"/>
              </w:rPr>
              <w:t>Hodnota zníženia rozsahu</w:t>
            </w:r>
          </w:p>
          <w:p w14:paraId="4581DD67" w14:textId="77777777" w:rsidR="008F1CFB" w:rsidRPr="007C3E78" w:rsidRDefault="008F1CFB" w:rsidP="007C3E78">
            <w:pPr>
              <w:rPr>
                <w:sz w:val="22"/>
                <w:szCs w:val="22"/>
                <w:lang w:eastAsia="cs-CZ"/>
              </w:rPr>
            </w:pPr>
          </w:p>
          <w:p w14:paraId="4581DD68" w14:textId="77777777" w:rsidR="008F1CFB" w:rsidRPr="007C3E78" w:rsidRDefault="008F1CFB" w:rsidP="007C3E78">
            <w:pPr>
              <w:rPr>
                <w:sz w:val="22"/>
                <w:szCs w:val="22"/>
                <w:lang w:eastAsia="cs-CZ"/>
              </w:rPr>
            </w:pPr>
            <w:r w:rsidRPr="007C3E78">
              <w:rPr>
                <w:sz w:val="22"/>
                <w:szCs w:val="22"/>
                <w:lang w:eastAsia="cs-CZ"/>
              </w:rPr>
              <w:t>Plus</w:t>
            </w:r>
          </w:p>
          <w:p w14:paraId="4581DD69" w14:textId="77777777" w:rsidR="008F1CFB" w:rsidRPr="007C3E78" w:rsidRDefault="008F1CFB" w:rsidP="007C3E78">
            <w:pPr>
              <w:rPr>
                <w:sz w:val="22"/>
                <w:szCs w:val="22"/>
                <w:lang w:eastAsia="cs-CZ"/>
              </w:rPr>
            </w:pPr>
          </w:p>
          <w:p w14:paraId="4581DD6A" w14:textId="77777777" w:rsidR="008F1CFB" w:rsidRPr="007C3E78" w:rsidRDefault="008F1CFB" w:rsidP="007C3E78">
            <w:pPr>
              <w:rPr>
                <w:sz w:val="22"/>
                <w:szCs w:val="22"/>
                <w:lang w:eastAsia="cs-CZ"/>
              </w:rPr>
            </w:pPr>
            <w:r w:rsidRPr="007C3E78">
              <w:rPr>
                <w:sz w:val="22"/>
                <w:szCs w:val="22"/>
                <w:lang w:eastAsia="cs-CZ"/>
              </w:rPr>
              <w:t>25 % z</w:t>
            </w:r>
            <w:r w:rsidR="00FB0047" w:rsidRPr="007C3E78">
              <w:rPr>
                <w:sz w:val="22"/>
                <w:szCs w:val="22"/>
                <w:lang w:eastAsia="cs-CZ"/>
              </w:rPr>
              <w:t> </w:t>
            </w:r>
            <w:r w:rsidRPr="007C3E78">
              <w:rPr>
                <w:sz w:val="22"/>
                <w:szCs w:val="22"/>
                <w:lang w:eastAsia="cs-CZ"/>
              </w:rPr>
              <w:t>hodnoty konečného rozsahu (iba ak zníženie v</w:t>
            </w:r>
            <w:r w:rsidR="00FB0047" w:rsidRPr="007C3E78">
              <w:rPr>
                <w:sz w:val="22"/>
                <w:szCs w:val="22"/>
                <w:lang w:eastAsia="cs-CZ"/>
              </w:rPr>
              <w:t> </w:t>
            </w:r>
            <w:r w:rsidRPr="007C3E78">
              <w:rPr>
                <w:sz w:val="22"/>
                <w:szCs w:val="22"/>
                <w:lang w:eastAsia="cs-CZ"/>
              </w:rPr>
              <w:t>rozsahu zákazky je podstatné)</w:t>
            </w:r>
          </w:p>
        </w:tc>
      </w:tr>
      <w:tr w:rsidR="008F1CFB" w:rsidRPr="007C3E78" w14:paraId="4581DD74" w14:textId="77777777" w:rsidTr="00A91AEF">
        <w:tc>
          <w:tcPr>
            <w:tcW w:w="675" w:type="dxa"/>
            <w:shd w:val="clear" w:color="auto" w:fill="auto"/>
            <w:vAlign w:val="center"/>
          </w:tcPr>
          <w:p w14:paraId="4581DD6C" w14:textId="77777777" w:rsidR="008F1CFB" w:rsidRPr="007C3E78" w:rsidRDefault="008F1CFB" w:rsidP="00A91AEF">
            <w:pPr>
              <w:jc w:val="center"/>
              <w:rPr>
                <w:sz w:val="22"/>
                <w:szCs w:val="22"/>
                <w:lang w:eastAsia="cs-CZ"/>
              </w:rPr>
            </w:pPr>
            <w:r w:rsidRPr="007C3E78">
              <w:rPr>
                <w:sz w:val="22"/>
                <w:szCs w:val="22"/>
                <w:lang w:eastAsia="cs-CZ"/>
              </w:rPr>
              <w:t>24</w:t>
            </w:r>
          </w:p>
        </w:tc>
        <w:tc>
          <w:tcPr>
            <w:tcW w:w="3720" w:type="dxa"/>
            <w:shd w:val="clear" w:color="auto" w:fill="auto"/>
          </w:tcPr>
          <w:p w14:paraId="4581DD6D" w14:textId="77777777" w:rsidR="008F1CFB" w:rsidRPr="007C3E78" w:rsidRDefault="008F1CFB" w:rsidP="007C3E78">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8"/>
            </w:r>
            <w:r w:rsidRPr="007C3E78">
              <w:rPr>
                <w:sz w:val="22"/>
                <w:szCs w:val="22"/>
                <w:lang w:eastAsia="cs-CZ"/>
              </w:rPr>
              <w:t>) bola zadaná bez použitia rokovacieho konania bez zverejnenia, resp. priameho rokovacieho konania,</w:t>
            </w:r>
          </w:p>
          <w:p w14:paraId="4581DD6E"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a/alebo doplňujúce práce alebo služby boli zadané v</w:t>
            </w:r>
            <w:r w:rsidR="00FB0047" w:rsidRPr="007C3E78">
              <w:rPr>
                <w:sz w:val="22"/>
                <w:szCs w:val="22"/>
                <w:lang w:eastAsia="cs-CZ"/>
              </w:rPr>
              <w:t> </w:t>
            </w:r>
            <w:r w:rsidRPr="007C3E78">
              <w:rPr>
                <w:sz w:val="22"/>
                <w:szCs w:val="22"/>
                <w:lang w:eastAsia="cs-CZ"/>
              </w:rPr>
              <w:t>rozpore s</w:t>
            </w:r>
            <w:r w:rsidR="00FB0047" w:rsidRPr="007C3E78">
              <w:rPr>
                <w:sz w:val="22"/>
                <w:szCs w:val="22"/>
                <w:lang w:eastAsia="cs-CZ"/>
              </w:rPr>
              <w:t> </w:t>
            </w:r>
            <w:r w:rsidRPr="007C3E78">
              <w:rPr>
                <w:sz w:val="22"/>
                <w:szCs w:val="22"/>
                <w:lang w:eastAsia="cs-CZ"/>
              </w:rPr>
              <w:t>podmienkami uvedenými  v</w:t>
            </w:r>
            <w:r w:rsidR="00FB0047" w:rsidRPr="007C3E78">
              <w:rPr>
                <w:sz w:val="22"/>
                <w:szCs w:val="22"/>
                <w:lang w:eastAsia="cs-CZ"/>
              </w:rPr>
              <w:t> </w:t>
            </w:r>
            <w:r w:rsidRPr="007C3E78">
              <w:rPr>
                <w:sz w:val="22"/>
                <w:szCs w:val="22"/>
                <w:lang w:eastAsia="cs-CZ"/>
              </w:rPr>
              <w:t xml:space="preserve">ustanovení § 58 písm. c) alebo i), </w:t>
            </w:r>
            <w:r w:rsidRPr="007C3E78">
              <w:rPr>
                <w:sz w:val="22"/>
                <w:szCs w:val="22"/>
                <w:vertAlign w:val="superscript"/>
                <w:lang w:eastAsia="cs-CZ"/>
              </w:rPr>
              <w:footnoteReference w:id="9"/>
            </w:r>
          </w:p>
        </w:tc>
        <w:tc>
          <w:tcPr>
            <w:tcW w:w="6379" w:type="dxa"/>
            <w:shd w:val="clear" w:color="auto" w:fill="auto"/>
          </w:tcPr>
          <w:p w14:paraId="4581DD6F" w14:textId="77777777" w:rsidR="008F1CFB" w:rsidRPr="007C3E78" w:rsidRDefault="008F1CFB" w:rsidP="001342A2">
            <w:pPr>
              <w:jc w:val="both"/>
              <w:rPr>
                <w:sz w:val="22"/>
                <w:szCs w:val="22"/>
                <w:lang w:eastAsia="cs-CZ"/>
              </w:rPr>
            </w:pPr>
            <w:r w:rsidRPr="007C3E78">
              <w:rPr>
                <w:sz w:val="22"/>
                <w:szCs w:val="22"/>
                <w:lang w:eastAsia="cs-CZ"/>
              </w:rPr>
              <w:t>Pôvodná zákazka bola zadaná v</w:t>
            </w:r>
            <w:r w:rsidR="00FB0047" w:rsidRPr="007C3E78">
              <w:rPr>
                <w:sz w:val="22"/>
                <w:szCs w:val="22"/>
                <w:lang w:eastAsia="cs-CZ"/>
              </w:rPr>
              <w:t> </w:t>
            </w:r>
            <w:r w:rsidRPr="007C3E78">
              <w:rPr>
                <w:sz w:val="22"/>
                <w:szCs w:val="22"/>
                <w:lang w:eastAsia="cs-CZ"/>
              </w:rPr>
              <w:t>súlade s</w:t>
            </w:r>
            <w:r w:rsidR="00FB0047" w:rsidRPr="007C3E78">
              <w:rPr>
                <w:sz w:val="22"/>
                <w:szCs w:val="22"/>
                <w:lang w:eastAsia="cs-CZ"/>
              </w:rPr>
              <w:t> </w:t>
            </w:r>
            <w:r w:rsidRPr="007C3E78">
              <w:rPr>
                <w:sz w:val="22"/>
                <w:szCs w:val="22"/>
                <w:lang w:eastAsia="cs-CZ"/>
              </w:rPr>
              <w:t>relevantnými ustanoveniami zákona o</w:t>
            </w:r>
            <w:r w:rsidR="00FB0047" w:rsidRPr="007C3E78">
              <w:rPr>
                <w:sz w:val="22"/>
                <w:szCs w:val="22"/>
                <w:lang w:eastAsia="cs-CZ"/>
              </w:rPr>
              <w:t> </w:t>
            </w:r>
            <w:r w:rsidRPr="007C3E78">
              <w:rPr>
                <w:sz w:val="22"/>
                <w:szCs w:val="22"/>
                <w:lang w:eastAsia="cs-CZ"/>
              </w:rPr>
              <w:t>verejnom obstarávaní, ale dodatočné zákazky na práce/služby neboli zadané v</w:t>
            </w:r>
            <w:r w:rsidR="00FB0047" w:rsidRPr="007C3E78">
              <w:rPr>
                <w:sz w:val="22"/>
                <w:szCs w:val="22"/>
                <w:lang w:eastAsia="cs-CZ"/>
              </w:rPr>
              <w:t> </w:t>
            </w:r>
            <w:r w:rsidRPr="007C3E78">
              <w:rPr>
                <w:sz w:val="22"/>
                <w:szCs w:val="22"/>
                <w:lang w:eastAsia="cs-CZ"/>
              </w:rPr>
              <w:t>súlade so zákonom o</w:t>
            </w:r>
            <w:r w:rsidR="00FB0047" w:rsidRPr="007C3E78">
              <w:rPr>
                <w:sz w:val="22"/>
                <w:szCs w:val="22"/>
                <w:lang w:eastAsia="cs-CZ"/>
              </w:rPr>
              <w:t> </w:t>
            </w:r>
            <w:r w:rsidRPr="007C3E78">
              <w:rPr>
                <w:sz w:val="22"/>
                <w:szCs w:val="22"/>
                <w:lang w:eastAsia="cs-CZ"/>
              </w:rPr>
              <w:t>verejnom obstarávaní, t. j. nebolo použité priame rokovacie konanie, resp. neboli splnené podmienky na použitie priameho rokovacieho konania.</w:t>
            </w:r>
          </w:p>
          <w:p w14:paraId="4581DD70" w14:textId="77777777" w:rsidR="008F1CFB" w:rsidRPr="007C3E78" w:rsidRDefault="008F1CFB" w:rsidP="001342A2">
            <w:pPr>
              <w:jc w:val="both"/>
              <w:rPr>
                <w:sz w:val="22"/>
                <w:szCs w:val="22"/>
                <w:lang w:eastAsia="cs-CZ"/>
              </w:rPr>
            </w:pPr>
          </w:p>
        </w:tc>
        <w:tc>
          <w:tcPr>
            <w:tcW w:w="3260" w:type="dxa"/>
            <w:shd w:val="clear" w:color="auto" w:fill="auto"/>
          </w:tcPr>
          <w:p w14:paraId="4581DD71" w14:textId="77777777" w:rsidR="008F1CFB" w:rsidRPr="007C3E78" w:rsidRDefault="008F1CFB" w:rsidP="007C3E78">
            <w:pPr>
              <w:rPr>
                <w:sz w:val="22"/>
                <w:szCs w:val="22"/>
                <w:lang w:eastAsia="cs-CZ"/>
              </w:rPr>
            </w:pPr>
            <w:r w:rsidRPr="007C3E78">
              <w:rPr>
                <w:sz w:val="22"/>
                <w:szCs w:val="22"/>
                <w:lang w:eastAsia="cs-CZ"/>
              </w:rPr>
              <w:t>100 % hodnoty dodatočnej zákazky</w:t>
            </w:r>
          </w:p>
          <w:p w14:paraId="4581DD72" w14:textId="77777777" w:rsidR="008F1CFB" w:rsidRPr="007C3E78" w:rsidRDefault="008F1CFB" w:rsidP="007C3E78">
            <w:pPr>
              <w:rPr>
                <w:sz w:val="22"/>
                <w:szCs w:val="22"/>
                <w:lang w:eastAsia="cs-CZ"/>
              </w:rPr>
            </w:pPr>
          </w:p>
          <w:p w14:paraId="4581DD73" w14:textId="77777777" w:rsidR="008F1CFB" w:rsidRPr="007C3E78" w:rsidRDefault="008F1CFB" w:rsidP="007C3E78">
            <w:pPr>
              <w:rPr>
                <w:sz w:val="22"/>
                <w:szCs w:val="22"/>
                <w:lang w:eastAsia="cs-CZ"/>
              </w:rPr>
            </w:pPr>
            <w:r w:rsidRPr="007C3E78">
              <w:rPr>
                <w:sz w:val="22"/>
                <w:szCs w:val="22"/>
                <w:lang w:eastAsia="cs-CZ"/>
              </w:rPr>
              <w:t>V</w:t>
            </w:r>
            <w:r w:rsidR="00FB0047" w:rsidRPr="007C3E78">
              <w:rPr>
                <w:sz w:val="22"/>
                <w:szCs w:val="22"/>
                <w:lang w:eastAsia="cs-CZ"/>
              </w:rPr>
              <w:t> </w:t>
            </w:r>
            <w:r w:rsidRPr="007C3E78">
              <w:rPr>
                <w:sz w:val="22"/>
                <w:szCs w:val="22"/>
                <w:lang w:eastAsia="cs-CZ"/>
              </w:rPr>
              <w:t>prípade, že všetky dodatočné hodnoty prác/tovarov/služieb v</w:t>
            </w:r>
            <w:r w:rsidR="00FB0047" w:rsidRPr="007C3E78">
              <w:rPr>
                <w:sz w:val="22"/>
                <w:szCs w:val="22"/>
                <w:lang w:eastAsia="cs-CZ"/>
              </w:rPr>
              <w:t> </w:t>
            </w:r>
            <w:r w:rsidRPr="007C3E78">
              <w:rPr>
                <w:sz w:val="22"/>
                <w:szCs w:val="22"/>
                <w:lang w:eastAsia="cs-CZ"/>
              </w:rPr>
              <w:t>dodatočných zákazkách nepresahujú 20 % z</w:t>
            </w:r>
            <w:r w:rsidR="00FB0047" w:rsidRPr="007C3E78">
              <w:rPr>
                <w:sz w:val="22"/>
                <w:szCs w:val="22"/>
                <w:lang w:eastAsia="cs-CZ"/>
              </w:rPr>
              <w:t> </w:t>
            </w:r>
            <w:r w:rsidRPr="007C3E78">
              <w:rPr>
                <w:sz w:val="22"/>
                <w:szCs w:val="22"/>
                <w:lang w:eastAsia="cs-CZ"/>
              </w:rPr>
              <w:t>hodnoty pôvodnej zákazky a</w:t>
            </w:r>
            <w:r w:rsidR="00FB0047" w:rsidRPr="007C3E78">
              <w:rPr>
                <w:sz w:val="22"/>
                <w:szCs w:val="22"/>
                <w:lang w:eastAsia="cs-CZ"/>
              </w:rPr>
              <w:t> </w:t>
            </w:r>
            <w:r w:rsidRPr="007C3E78">
              <w:rPr>
                <w:sz w:val="22"/>
                <w:szCs w:val="22"/>
                <w:lang w:eastAsia="cs-CZ"/>
              </w:rPr>
              <w:t>súčasne táto hodnota dodatočných zákaziek sama o</w:t>
            </w:r>
            <w:r w:rsidR="00FB0047" w:rsidRPr="007C3E78">
              <w:rPr>
                <w:sz w:val="22"/>
                <w:szCs w:val="22"/>
                <w:lang w:eastAsia="cs-CZ"/>
              </w:rPr>
              <w:t> </w:t>
            </w:r>
            <w:r w:rsidRPr="007C3E78">
              <w:rPr>
                <w:sz w:val="22"/>
                <w:szCs w:val="22"/>
                <w:lang w:eastAsia="cs-CZ"/>
              </w:rPr>
              <w:t>sebe nepredstavuje hodnotu nadlimitnej zákazky, môže byť korekcia znížená na  25 % z</w:t>
            </w:r>
            <w:r w:rsidR="00FB0047" w:rsidRPr="007C3E78">
              <w:rPr>
                <w:sz w:val="22"/>
                <w:szCs w:val="22"/>
                <w:lang w:eastAsia="cs-CZ"/>
              </w:rPr>
              <w:t> </w:t>
            </w:r>
            <w:r w:rsidRPr="007C3E78">
              <w:rPr>
                <w:sz w:val="22"/>
                <w:szCs w:val="22"/>
                <w:lang w:eastAsia="cs-CZ"/>
              </w:rPr>
              <w:t>hodnoty dodatočnej/dodatočných zákaziek</w:t>
            </w:r>
          </w:p>
        </w:tc>
      </w:tr>
      <w:tr w:rsidR="008F1CFB" w:rsidRPr="007C3E78" w14:paraId="4581DD7A" w14:textId="77777777" w:rsidTr="00A91AEF">
        <w:tc>
          <w:tcPr>
            <w:tcW w:w="675" w:type="dxa"/>
            <w:shd w:val="clear" w:color="auto" w:fill="auto"/>
            <w:vAlign w:val="center"/>
          </w:tcPr>
          <w:p w14:paraId="4581DD75" w14:textId="77777777" w:rsidR="008F1CFB" w:rsidRPr="007C3E78" w:rsidRDefault="00AA1C21" w:rsidP="00A91AEF">
            <w:pPr>
              <w:jc w:val="center"/>
              <w:rPr>
                <w:sz w:val="22"/>
                <w:szCs w:val="22"/>
                <w:lang w:eastAsia="cs-CZ"/>
              </w:rPr>
            </w:pPr>
            <w:r>
              <w:rPr>
                <w:sz w:val="22"/>
                <w:szCs w:val="22"/>
                <w:lang w:eastAsia="cs-CZ"/>
              </w:rPr>
              <w:lastRenderedPageBreak/>
              <w:t>25</w:t>
            </w:r>
          </w:p>
        </w:tc>
        <w:tc>
          <w:tcPr>
            <w:tcW w:w="3720" w:type="dxa"/>
            <w:shd w:val="clear" w:color="auto" w:fill="auto"/>
          </w:tcPr>
          <w:p w14:paraId="4581DD76" w14:textId="77777777" w:rsidR="008F1CFB" w:rsidRPr="007C3E78" w:rsidRDefault="008F1CFB" w:rsidP="007C3E78">
            <w:pPr>
              <w:rPr>
                <w:sz w:val="22"/>
                <w:szCs w:val="22"/>
                <w:lang w:eastAsia="cs-CZ"/>
              </w:rPr>
            </w:pPr>
            <w:r w:rsidRPr="007C3E78">
              <w:rPr>
                <w:sz w:val="22"/>
                <w:szCs w:val="22"/>
                <w:lang w:eastAsia="cs-CZ"/>
              </w:rPr>
              <w:t>Porušenie povinnosti použiť pri verejnej súťaži, užšej súťaži alebo v</w:t>
            </w:r>
            <w:r w:rsidR="00FB0047" w:rsidRPr="007C3E78">
              <w:rPr>
                <w:sz w:val="22"/>
                <w:szCs w:val="22"/>
                <w:lang w:eastAsia="cs-CZ"/>
              </w:rPr>
              <w:t> </w:t>
            </w:r>
            <w:r w:rsidRPr="007C3E78">
              <w:rPr>
                <w:sz w:val="22"/>
                <w:szCs w:val="22"/>
                <w:lang w:eastAsia="cs-CZ"/>
              </w:rPr>
              <w:t xml:space="preserve">rokovacom konaní so zverejnením elektronickú aukciu </w:t>
            </w:r>
            <w:r w:rsidR="00FB0047" w:rsidRPr="007C3E78">
              <w:rPr>
                <w:sz w:val="22"/>
                <w:szCs w:val="22"/>
                <w:lang w:eastAsia="cs-CZ"/>
              </w:rPr>
              <w:t>–</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0"/>
            </w:r>
            <w:r w:rsidRPr="007C3E78">
              <w:rPr>
                <w:sz w:val="22"/>
                <w:szCs w:val="22"/>
                <w:lang w:eastAsia="cs-CZ"/>
              </w:rPr>
              <w:t>)</w:t>
            </w:r>
          </w:p>
        </w:tc>
        <w:tc>
          <w:tcPr>
            <w:tcW w:w="6379" w:type="dxa"/>
            <w:shd w:val="clear" w:color="auto" w:fill="auto"/>
          </w:tcPr>
          <w:p w14:paraId="4581DD77" w14:textId="77777777" w:rsidR="008F1CFB" w:rsidRPr="007C3E78" w:rsidRDefault="008F1CFB" w:rsidP="001342A2">
            <w:pPr>
              <w:jc w:val="both"/>
              <w:rPr>
                <w:sz w:val="22"/>
                <w:szCs w:val="22"/>
                <w:lang w:eastAsia="cs-CZ"/>
              </w:rPr>
            </w:pPr>
            <w:r w:rsidRPr="007C3E78">
              <w:rPr>
                <w:sz w:val="22"/>
                <w:szCs w:val="22"/>
                <w:lang w:eastAsia="cs-CZ"/>
              </w:rPr>
              <w:t>Verejný obstarávateľ nepostupoval v</w:t>
            </w:r>
            <w:r w:rsidR="00FB0047" w:rsidRPr="007C3E78">
              <w:rPr>
                <w:sz w:val="22"/>
                <w:szCs w:val="22"/>
                <w:lang w:eastAsia="cs-CZ"/>
              </w:rPr>
              <w:t> </w:t>
            </w:r>
            <w:r w:rsidRPr="007C3E78">
              <w:rPr>
                <w:sz w:val="22"/>
                <w:szCs w:val="22"/>
                <w:lang w:eastAsia="cs-CZ"/>
              </w:rPr>
              <w:t>súlade s § 43 ods. 3 zákona o</w:t>
            </w:r>
            <w:r w:rsidR="00FB0047" w:rsidRPr="007C3E78">
              <w:rPr>
                <w:sz w:val="22"/>
                <w:szCs w:val="22"/>
                <w:lang w:eastAsia="cs-CZ"/>
              </w:rPr>
              <w:t> </w:t>
            </w:r>
            <w:r w:rsidRPr="007C3E78">
              <w:rPr>
                <w:sz w:val="22"/>
                <w:szCs w:val="22"/>
                <w:lang w:eastAsia="cs-CZ"/>
              </w:rPr>
              <w:t xml:space="preserve">VO keď pri verejnej nadlimitnej alebo podlimitnej súťaži na dodávku tovarov nepoužil pri zadaní zákazky elektronickú aukciu </w:t>
            </w:r>
          </w:p>
        </w:tc>
        <w:tc>
          <w:tcPr>
            <w:tcW w:w="3260" w:type="dxa"/>
            <w:shd w:val="clear" w:color="auto" w:fill="auto"/>
          </w:tcPr>
          <w:p w14:paraId="4581DD78" w14:textId="77777777" w:rsidR="008F1CFB" w:rsidRPr="007C3E78" w:rsidRDefault="008F1CFB" w:rsidP="007C3E78">
            <w:pPr>
              <w:rPr>
                <w:sz w:val="22"/>
                <w:szCs w:val="22"/>
                <w:lang w:eastAsia="cs-CZ"/>
              </w:rPr>
            </w:pPr>
            <w:r w:rsidRPr="007C3E78">
              <w:rPr>
                <w:sz w:val="22"/>
                <w:szCs w:val="22"/>
                <w:lang w:eastAsia="cs-CZ"/>
              </w:rPr>
              <w:t xml:space="preserve">10 %. </w:t>
            </w:r>
          </w:p>
          <w:p w14:paraId="4581DD79" w14:textId="77777777" w:rsidR="008F1CFB" w:rsidRPr="007C3E78" w:rsidRDefault="008F1CFB" w:rsidP="007C3E78">
            <w:pPr>
              <w:rPr>
                <w:sz w:val="22"/>
                <w:szCs w:val="22"/>
                <w:lang w:eastAsia="cs-CZ"/>
              </w:rPr>
            </w:pPr>
            <w:r w:rsidRPr="007C3E78">
              <w:rPr>
                <w:sz w:val="22"/>
                <w:szCs w:val="22"/>
                <w:lang w:eastAsia="cs-CZ"/>
              </w:rPr>
              <w:t>Táto sadzba môže byť znížená na 5 % podľa závažnosti</w:t>
            </w:r>
          </w:p>
        </w:tc>
      </w:tr>
      <w:tr w:rsidR="00FB0047" w:rsidRPr="007C3E78" w14:paraId="4581DD80" w14:textId="77777777" w:rsidTr="00A91AEF">
        <w:tc>
          <w:tcPr>
            <w:tcW w:w="675" w:type="dxa"/>
            <w:shd w:val="clear" w:color="auto" w:fill="auto"/>
            <w:vAlign w:val="center"/>
          </w:tcPr>
          <w:p w14:paraId="4581DD7B" w14:textId="77777777" w:rsidR="00FB0047" w:rsidRPr="007C3E78" w:rsidRDefault="00AA1C21" w:rsidP="00A91AEF">
            <w:pPr>
              <w:jc w:val="center"/>
              <w:rPr>
                <w:sz w:val="22"/>
                <w:szCs w:val="22"/>
                <w:lang w:eastAsia="cs-CZ"/>
              </w:rPr>
            </w:pPr>
            <w:r>
              <w:rPr>
                <w:sz w:val="22"/>
                <w:szCs w:val="22"/>
                <w:lang w:eastAsia="cs-CZ"/>
              </w:rPr>
              <w:t>26</w:t>
            </w:r>
          </w:p>
        </w:tc>
        <w:tc>
          <w:tcPr>
            <w:tcW w:w="3720" w:type="dxa"/>
            <w:shd w:val="clear" w:color="auto" w:fill="auto"/>
          </w:tcPr>
          <w:p w14:paraId="4581DD7C" w14:textId="77777777" w:rsidR="00FB0047" w:rsidRPr="007C3E78" w:rsidRDefault="00FB0047" w:rsidP="007C3E78">
            <w:pPr>
              <w:rPr>
                <w:sz w:val="22"/>
                <w:szCs w:val="22"/>
                <w:lang w:eastAsia="cs-CZ"/>
              </w:rPr>
            </w:pPr>
            <w:r w:rsidRPr="007C3E78">
              <w:rPr>
                <w:sz w:val="22"/>
                <w:szCs w:val="22"/>
                <w:lang w:eastAsia="cs-CZ"/>
              </w:rPr>
              <w:t>Porušenie povinnosti</w:t>
            </w:r>
            <w:r w:rsidR="00885C6C" w:rsidRPr="007C3E78">
              <w:rPr>
                <w:rStyle w:val="Odkaznapoznmkupodiarou"/>
                <w:sz w:val="22"/>
                <w:szCs w:val="22"/>
                <w:lang w:eastAsia="cs-CZ"/>
              </w:rPr>
              <w:footnoteReference w:id="11"/>
            </w:r>
            <w:r w:rsidRPr="007C3E78">
              <w:rPr>
                <w:sz w:val="22"/>
                <w:szCs w:val="22"/>
                <w:lang w:eastAsia="cs-CZ"/>
              </w:rPr>
              <w:t xml:space="preserve"> zadávať podlimitnú zákazku na nákup tovarov, stavebných prác alebo služieb, bežne dostupných na trhu, prostredníctvom elektronického trhoviska</w:t>
            </w:r>
          </w:p>
        </w:tc>
        <w:tc>
          <w:tcPr>
            <w:tcW w:w="6379" w:type="dxa"/>
            <w:shd w:val="clear" w:color="auto" w:fill="auto"/>
          </w:tcPr>
          <w:p w14:paraId="4581DD7D" w14:textId="78C49775" w:rsidR="00FB0047" w:rsidRPr="00A91AEF" w:rsidRDefault="00FB0047" w:rsidP="00530D19">
            <w:pPr>
              <w:jc w:val="both"/>
              <w:rPr>
                <w:color w:val="4B4B4B"/>
                <w:sz w:val="22"/>
                <w:szCs w:val="22"/>
              </w:rPr>
            </w:pPr>
            <w:r w:rsidRPr="007C3E78">
              <w:rPr>
                <w:sz w:val="22"/>
                <w:szCs w:val="22"/>
                <w:lang w:eastAsia="cs-CZ"/>
              </w:rPr>
              <w:t xml:space="preserve">Verejný obstarávateľ nepostupoval podľa </w:t>
            </w:r>
            <w:r w:rsidRPr="007C3E78">
              <w:rPr>
                <w:color w:val="4B4B4B"/>
                <w:sz w:val="22"/>
                <w:szCs w:val="22"/>
              </w:rPr>
              <w:t xml:space="preserve">§ </w:t>
            </w:r>
            <w:del w:id="1" w:author="Tibor Barna" w:date="2016-02-11T15:00:00Z">
              <w:r w:rsidRPr="007C3E78" w:rsidDel="00530D19">
                <w:rPr>
                  <w:color w:val="4B4B4B"/>
                  <w:sz w:val="22"/>
                  <w:szCs w:val="22"/>
                </w:rPr>
                <w:delText>92 až 99</w:delText>
              </w:r>
            </w:del>
            <w:ins w:id="2" w:author="Tibor Barna" w:date="2016-02-11T15:00:00Z">
              <w:r w:rsidR="00530D19">
                <w:rPr>
                  <w:color w:val="4B4B4B"/>
                  <w:sz w:val="22"/>
                  <w:szCs w:val="22"/>
                </w:rPr>
                <w:t>96</w:t>
              </w:r>
            </w:ins>
            <w:r w:rsidRPr="007C3E78">
              <w:rPr>
                <w:color w:val="4B4B4B"/>
                <w:sz w:val="22"/>
                <w:szCs w:val="22"/>
              </w:rPr>
              <w:t xml:space="preserve"> zákona o VO, ak ide o dodanie tovaru, uskutočnenie stavebných prác alebo poskytnutie služby bežne dostupných na trhu, ale na obstarávanie použil postup podľa § 9 ods. 9 zákona o VO alebo postup podľa § 100 až 102 zákona o VO.</w:t>
            </w:r>
          </w:p>
        </w:tc>
        <w:tc>
          <w:tcPr>
            <w:tcW w:w="3260" w:type="dxa"/>
            <w:shd w:val="clear" w:color="auto" w:fill="auto"/>
          </w:tcPr>
          <w:p w14:paraId="4581DD7E" w14:textId="77777777" w:rsidR="00FB0047" w:rsidRPr="007C3E78" w:rsidRDefault="00FB0047" w:rsidP="00FB0047">
            <w:pPr>
              <w:rPr>
                <w:sz w:val="22"/>
                <w:szCs w:val="22"/>
                <w:lang w:eastAsia="cs-CZ"/>
              </w:rPr>
            </w:pPr>
            <w:r w:rsidRPr="007C3E78">
              <w:rPr>
                <w:sz w:val="22"/>
                <w:szCs w:val="22"/>
                <w:lang w:eastAsia="cs-CZ"/>
              </w:rPr>
              <w:t xml:space="preserve">10 %. </w:t>
            </w:r>
          </w:p>
          <w:p w14:paraId="4581DD7F" w14:textId="77777777" w:rsidR="00FB0047" w:rsidRPr="007C3E78" w:rsidRDefault="00FB0047" w:rsidP="00FB0047">
            <w:pPr>
              <w:rPr>
                <w:sz w:val="22"/>
                <w:szCs w:val="22"/>
                <w:lang w:eastAsia="cs-CZ"/>
              </w:rPr>
            </w:pPr>
            <w:r w:rsidRPr="007C3E78">
              <w:rPr>
                <w:sz w:val="22"/>
                <w:szCs w:val="22"/>
                <w:lang w:eastAsia="cs-CZ"/>
              </w:rPr>
              <w:t>Táto sadzba môže byť znížená na 5 % podľa závažnosti</w:t>
            </w:r>
          </w:p>
        </w:tc>
      </w:tr>
    </w:tbl>
    <w:p w14:paraId="4581DD81" w14:textId="77777777" w:rsidR="000E2E4D" w:rsidRPr="007C3E78" w:rsidRDefault="000E2E4D" w:rsidP="00AA1C21">
      <w:pPr>
        <w:rPr>
          <w:sz w:val="22"/>
          <w:szCs w:val="22"/>
        </w:rPr>
      </w:pPr>
    </w:p>
    <w:sectPr w:rsidR="000E2E4D" w:rsidRPr="007C3E78" w:rsidSect="00321C82">
      <w:footerReference w:type="default" r:id="rId11"/>
      <w:headerReference w:type="first" r:id="rId12"/>
      <w:footerReference w:type="first" r:id="rId13"/>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317625" w14:textId="77777777" w:rsidR="00357F33" w:rsidRDefault="00357F33" w:rsidP="00B948E0">
      <w:r>
        <w:separator/>
      </w:r>
    </w:p>
  </w:endnote>
  <w:endnote w:type="continuationSeparator" w:id="0">
    <w:p w14:paraId="0DA35135" w14:textId="77777777" w:rsidR="00357F33" w:rsidRDefault="00357F33"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81DD86" w14:textId="77777777" w:rsidR="007C3E78" w:rsidRPr="00CF60E2" w:rsidRDefault="007C3E78"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77777777" w:rsidR="00B6178B" w:rsidRPr="008E698E" w:rsidRDefault="00B6178B"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822263">
              <w:rPr>
                <w:b/>
                <w:bCs/>
                <w:noProof/>
                <w:sz w:val="22"/>
              </w:rPr>
              <w:t>2</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822263">
              <w:rPr>
                <w:b/>
                <w:bCs/>
                <w:noProof/>
                <w:sz w:val="22"/>
              </w:rPr>
              <w:t>9</w:t>
            </w:r>
            <w:r w:rsidRPr="008E698E">
              <w:rPr>
                <w:b/>
                <w:bCs/>
                <w:sz w:val="22"/>
              </w:rPr>
              <w:fldChar w:fldCharType="end"/>
            </w:r>
          </w:p>
        </w:sdtContent>
      </w:sdt>
    </w:sdtContent>
  </w:sdt>
  <w:p w14:paraId="0CBFD7B7" w14:textId="77777777" w:rsidR="00B6178B" w:rsidRDefault="00B6178B" w:rsidP="00B6178B">
    <w:pPr>
      <w:pStyle w:val="Pta"/>
    </w:pPr>
  </w:p>
  <w:p w14:paraId="4581DD88" w14:textId="77777777" w:rsidR="007C3E78" w:rsidRDefault="007C3E7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3207E155" w:rsidR="008E698E" w:rsidRPr="008E698E" w:rsidRDefault="008E698E">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822263">
              <w:rPr>
                <w:b/>
                <w:bCs/>
                <w:noProof/>
                <w:sz w:val="22"/>
              </w:rPr>
              <w:t>1</w:t>
            </w:r>
            <w:r w:rsidRPr="008E698E">
              <w:rPr>
                <w:b/>
                <w:bCs/>
                <w:sz w:val="22"/>
              </w:rPr>
              <w:fldChar w:fldCharType="end"/>
            </w:r>
            <w:r w:rsidRPr="008E698E">
              <w:rPr>
                <w:sz w:val="22"/>
              </w:rPr>
              <w:t xml:space="preserve"> z </w:t>
            </w:r>
            <w:r w:rsidR="00F824DD">
              <w:rPr>
                <w:b/>
                <w:bCs/>
                <w:sz w:val="22"/>
              </w:rPr>
              <w:t>9</w:t>
            </w:r>
          </w:p>
        </w:sdtContent>
      </w:sdt>
    </w:sdtContent>
  </w:sdt>
  <w:p w14:paraId="4581DD8B" w14:textId="77777777" w:rsidR="00321C82" w:rsidRDefault="00321C8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8700E4" w14:textId="77777777" w:rsidR="00357F33" w:rsidRDefault="00357F33" w:rsidP="00B948E0">
      <w:r>
        <w:separator/>
      </w:r>
    </w:p>
  </w:footnote>
  <w:footnote w:type="continuationSeparator" w:id="0">
    <w:p w14:paraId="145A304A" w14:textId="77777777" w:rsidR="00357F33" w:rsidRDefault="00357F33" w:rsidP="00B948E0">
      <w:r>
        <w:continuationSeparator/>
      </w:r>
    </w:p>
  </w:footnote>
  <w:footnote w:id="1">
    <w:p w14:paraId="4581DD8C" w14:textId="77777777" w:rsidR="007C3E78" w:rsidRDefault="007C3E78"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2">
    <w:p w14:paraId="4581DD8D" w14:textId="77777777" w:rsidR="007C3E78" w:rsidRPr="0071245E" w:rsidRDefault="007C3E78"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4581DD8E" w14:textId="77777777" w:rsidR="007C3E78" w:rsidRPr="0071245E" w:rsidRDefault="007C3E78"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4581DD8F" w14:textId="77777777" w:rsidR="007C3E78" w:rsidRDefault="007C3E78" w:rsidP="008F1CFB">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4581DD90" w14:textId="77777777" w:rsidR="007C3E78" w:rsidRPr="00A2221A" w:rsidRDefault="007C3E78" w:rsidP="008F1CFB">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4581DD91" w14:textId="77777777" w:rsidR="007C3E78" w:rsidRPr="00A2221A" w:rsidRDefault="007C3E78" w:rsidP="008F1CFB">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4581DD92" w14:textId="77777777" w:rsidR="007C3E78" w:rsidRPr="00A2221A" w:rsidRDefault="007C3E78" w:rsidP="008F1CFB">
      <w:pPr>
        <w:pStyle w:val="Textpoznmkypodiarou"/>
        <w:numPr>
          <w:ilvl w:val="0"/>
          <w:numId w:val="30"/>
        </w:numPr>
        <w:jc w:val="both"/>
      </w:pPr>
      <w:r w:rsidRPr="00A2221A">
        <w:t>zmeny umožňuje zadanie zákazky záujemcovi inému ako by bol pôvodne akceptovaný;</w:t>
      </w:r>
    </w:p>
    <w:p w14:paraId="4581DD93" w14:textId="77777777" w:rsidR="007C3E78" w:rsidRPr="00A2221A" w:rsidRDefault="007C3E78" w:rsidP="008F1CFB">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4581DD94" w14:textId="77777777" w:rsidR="007C3E78" w:rsidRDefault="007C3E78" w:rsidP="008F1CFB">
      <w:pPr>
        <w:pStyle w:val="Textpoznmkypodiarou"/>
        <w:numPr>
          <w:ilvl w:val="0"/>
          <w:numId w:val="30"/>
        </w:numPr>
        <w:jc w:val="both"/>
      </w:pPr>
      <w:r w:rsidRPr="00A2221A">
        <w:t>modifikácia zmení ekonomickú rovnováhu v prospech víťaza spôsobom, ktorú pôvodná zákazky neumožňovala.</w:t>
      </w:r>
    </w:p>
  </w:footnote>
  <w:footnote w:id="6">
    <w:p w14:paraId="4581DD95" w14:textId="77777777" w:rsidR="007C3E78" w:rsidRPr="002049FC" w:rsidRDefault="007C3E78" w:rsidP="008F1CFB">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w:t>
      </w:r>
      <w:r w:rsidR="008A47FE">
        <w:rPr>
          <w:i/>
        </w:rPr>
        <w:t>, alebo RO</w:t>
      </w:r>
      <w:r>
        <w:rPr>
          <w:i/>
        </w:rPr>
        <w:t xml:space="preserve"> (bližšie podrobnosti viď. Metodický pokyn CKO </w:t>
      </w:r>
      <w:r w:rsidR="008A47FE">
        <w:rPr>
          <w:i/>
        </w:rPr>
        <w:t>ku konfliktu</w:t>
      </w:r>
      <w:r>
        <w:rPr>
          <w:i/>
        </w:rPr>
        <w:t xml:space="preserve"> </w:t>
      </w:r>
      <w:r w:rsidR="008A47FE">
        <w:rPr>
          <w:i/>
        </w:rPr>
        <w:t>záujmov</w:t>
      </w:r>
      <w:r>
        <w:rPr>
          <w:i/>
        </w:rPr>
        <w:t>)</w:t>
      </w:r>
    </w:p>
  </w:footnote>
  <w:footnote w:id="7">
    <w:p w14:paraId="4581DD96" w14:textId="589DA4E8" w:rsidR="007C3E78" w:rsidRDefault="007C3E78" w:rsidP="008F1CFB">
      <w:pPr>
        <w:pStyle w:val="Textpoznmkypodiarou"/>
      </w:pPr>
      <w:r>
        <w:rPr>
          <w:rStyle w:val="Odkaznapoznmkupodiarou"/>
        </w:rPr>
        <w:footnoteRef/>
      </w:r>
      <w:r>
        <w:t xml:space="preserve"> </w:t>
      </w:r>
      <w:r w:rsidRPr="008509B6">
        <w:t>Vec C-496/99 P, CAS Succhi di Frutta SpA, [2004] ECR I- 3801 odst. 116 a 118, Vec C-340/02, Európska komisia v. Fra</w:t>
      </w:r>
      <w:r w:rsidR="0063720B">
        <w:t>n</w:t>
      </w:r>
      <w:r w:rsidRPr="008509B6">
        <w:t>cúzsko [2004] ECR I- 9845, Vec C-91/08, Wall AG, [2010] ECR I- 2815</w:t>
      </w:r>
    </w:p>
  </w:footnote>
  <w:footnote w:id="8">
    <w:p w14:paraId="4581DD97" w14:textId="77777777" w:rsidR="007C3E78" w:rsidRDefault="007C3E78" w:rsidP="008F1CFB">
      <w:pPr>
        <w:pStyle w:val="Textpoznmkypodiarou"/>
      </w:pPr>
      <w:r w:rsidRPr="00A2221A">
        <w:rPr>
          <w:rStyle w:val="Odkaznapoznmkupodiarou"/>
        </w:rPr>
        <w:footnoteRef/>
      </w:r>
      <w:r w:rsidRPr="00A2221A">
        <w:t xml:space="preserve"> Viď poznámku </w:t>
      </w:r>
      <w:r>
        <w:t>pod čiarou č. 8</w:t>
      </w:r>
    </w:p>
  </w:footnote>
  <w:footnote w:id="9">
    <w:p w14:paraId="4581DD98" w14:textId="77777777" w:rsidR="007C3E78" w:rsidRPr="00A2221A" w:rsidRDefault="007C3E78" w:rsidP="008F1CFB">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0">
    <w:p w14:paraId="4581DD99" w14:textId="77777777" w:rsidR="007C3E78" w:rsidRDefault="007C3E78" w:rsidP="008F1CFB">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Z.z.</w:t>
      </w:r>
    </w:p>
  </w:footnote>
  <w:footnote w:id="11">
    <w:p w14:paraId="4581DD9A" w14:textId="77777777" w:rsidR="007C3E78" w:rsidRDefault="007C3E78">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31713" w14:textId="4CA0409E" w:rsidR="00822263" w:rsidRDefault="00822263" w:rsidP="00822263">
    <w:pPr>
      <w:pStyle w:val="Hlavika"/>
      <w:jc w:val="center"/>
    </w:pPr>
    <w:r>
      <w:rPr>
        <w:noProof/>
      </w:rPr>
      <w:drawing>
        <wp:inline distT="0" distB="0" distL="0" distR="0" wp14:anchorId="6F5B2BFA" wp14:editId="3B3DCAF7">
          <wp:extent cx="4533900" cy="762000"/>
          <wp:effectExtent l="0" t="0" r="0" b="0"/>
          <wp:docPr id="1" name="Obrázok 1" descr="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B54046E0-E018-4695-B763-48B2B2641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33900" cy="762000"/>
                  </a:xfrm>
                  <a:prstGeom prst="rect">
                    <a:avLst/>
                  </a:prstGeom>
                  <a:noFill/>
                  <a:ln>
                    <a:noFill/>
                  </a:ln>
                </pic:spPr>
              </pic:pic>
            </a:graphicData>
          </a:graphic>
        </wp:inline>
      </w:drawing>
    </w:r>
  </w:p>
  <w:p w14:paraId="71B1A3A1" w14:textId="4AD83111" w:rsidR="007A558C" w:rsidRPr="007A558C" w:rsidRDefault="007A558C">
    <w:pPr>
      <w:pStyle w:val="Hlavik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8">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8"/>
  </w:num>
  <w:num w:numId="5">
    <w:abstractNumId w:val="19"/>
  </w:num>
  <w:num w:numId="6">
    <w:abstractNumId w:val="36"/>
  </w:num>
  <w:num w:numId="7">
    <w:abstractNumId w:val="34"/>
  </w:num>
  <w:num w:numId="8">
    <w:abstractNumId w:val="34"/>
  </w:num>
  <w:num w:numId="9">
    <w:abstractNumId w:val="34"/>
  </w:num>
  <w:num w:numId="10">
    <w:abstractNumId w:val="34"/>
    <w:lvlOverride w:ilvl="0">
      <w:startOverride w:val="1"/>
    </w:lvlOverride>
  </w:num>
  <w:num w:numId="11">
    <w:abstractNumId w:val="34"/>
  </w:num>
  <w:num w:numId="12">
    <w:abstractNumId w:val="34"/>
    <w:lvlOverride w:ilvl="0">
      <w:startOverride w:val="1"/>
    </w:lvlOverride>
  </w:num>
  <w:num w:numId="13">
    <w:abstractNumId w:val="34"/>
    <w:lvlOverride w:ilvl="0">
      <w:startOverride w:val="1"/>
    </w:lvlOverride>
  </w:num>
  <w:num w:numId="14">
    <w:abstractNumId w:val="34"/>
  </w:num>
  <w:num w:numId="15">
    <w:abstractNumId w:val="34"/>
  </w:num>
  <w:num w:numId="16">
    <w:abstractNumId w:val="34"/>
  </w:num>
  <w:num w:numId="17">
    <w:abstractNumId w:val="25"/>
  </w:num>
  <w:num w:numId="18">
    <w:abstractNumId w:val="34"/>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5"/>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7"/>
  </w:num>
  <w:num w:numId="44">
    <w:abstractNumId w:val="31"/>
  </w:num>
  <w:num w:numId="45">
    <w:abstractNumId w:val="30"/>
  </w:num>
  <w:num w:numId="46">
    <w:abstractNumId w:val="21"/>
  </w:num>
  <w:num w:numId="47">
    <w:abstractNumId w:val="8"/>
  </w:num>
  <w:num w:numId="48">
    <w:abstractNumId w:val="0"/>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50728"/>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A1E17"/>
    <w:rsid w:val="002C2B17"/>
    <w:rsid w:val="002C40D6"/>
    <w:rsid w:val="002D5BE1"/>
    <w:rsid w:val="002D65BD"/>
    <w:rsid w:val="002E611C"/>
    <w:rsid w:val="002E7F32"/>
    <w:rsid w:val="002E7F66"/>
    <w:rsid w:val="00321C82"/>
    <w:rsid w:val="00325FD0"/>
    <w:rsid w:val="003473CB"/>
    <w:rsid w:val="00357F33"/>
    <w:rsid w:val="00364A34"/>
    <w:rsid w:val="0038115B"/>
    <w:rsid w:val="00386CBA"/>
    <w:rsid w:val="00393784"/>
    <w:rsid w:val="003A67E1"/>
    <w:rsid w:val="003B0DFE"/>
    <w:rsid w:val="003B2F8A"/>
    <w:rsid w:val="003C2544"/>
    <w:rsid w:val="003D568C"/>
    <w:rsid w:val="00400A45"/>
    <w:rsid w:val="00416E2D"/>
    <w:rsid w:val="00432DF1"/>
    <w:rsid w:val="00436926"/>
    <w:rsid w:val="004445A9"/>
    <w:rsid w:val="00460F75"/>
    <w:rsid w:val="00477B8E"/>
    <w:rsid w:val="004908D9"/>
    <w:rsid w:val="00490AF9"/>
    <w:rsid w:val="00493F0A"/>
    <w:rsid w:val="004A0829"/>
    <w:rsid w:val="004A20EE"/>
    <w:rsid w:val="004C1071"/>
    <w:rsid w:val="004C5212"/>
    <w:rsid w:val="004C61C1"/>
    <w:rsid w:val="004E2120"/>
    <w:rsid w:val="004E3ABD"/>
    <w:rsid w:val="00504D21"/>
    <w:rsid w:val="00511E0F"/>
    <w:rsid w:val="005122F6"/>
    <w:rsid w:val="005124D4"/>
    <w:rsid w:val="00525373"/>
    <w:rsid w:val="00530D19"/>
    <w:rsid w:val="00541FF5"/>
    <w:rsid w:val="005660C4"/>
    <w:rsid w:val="005800C7"/>
    <w:rsid w:val="00580A58"/>
    <w:rsid w:val="00586FDB"/>
    <w:rsid w:val="005973E6"/>
    <w:rsid w:val="005A1278"/>
    <w:rsid w:val="005B49EF"/>
    <w:rsid w:val="005C4E99"/>
    <w:rsid w:val="005E203E"/>
    <w:rsid w:val="005F5B71"/>
    <w:rsid w:val="00622D7A"/>
    <w:rsid w:val="00623659"/>
    <w:rsid w:val="00632A33"/>
    <w:rsid w:val="006368CF"/>
    <w:rsid w:val="0063720B"/>
    <w:rsid w:val="00642149"/>
    <w:rsid w:val="00643CE4"/>
    <w:rsid w:val="006479DF"/>
    <w:rsid w:val="00660DCB"/>
    <w:rsid w:val="006719A0"/>
    <w:rsid w:val="00687102"/>
    <w:rsid w:val="006962B2"/>
    <w:rsid w:val="006A5157"/>
    <w:rsid w:val="006A7DF2"/>
    <w:rsid w:val="006B71F2"/>
    <w:rsid w:val="006C6A25"/>
    <w:rsid w:val="006D082A"/>
    <w:rsid w:val="006D3B82"/>
    <w:rsid w:val="006D4079"/>
    <w:rsid w:val="006F15B4"/>
    <w:rsid w:val="006F3829"/>
    <w:rsid w:val="007041A3"/>
    <w:rsid w:val="00713999"/>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22263"/>
    <w:rsid w:val="00831B28"/>
    <w:rsid w:val="00831B3D"/>
    <w:rsid w:val="008324CE"/>
    <w:rsid w:val="00836C27"/>
    <w:rsid w:val="0084743A"/>
    <w:rsid w:val="00850467"/>
    <w:rsid w:val="008743E6"/>
    <w:rsid w:val="00874C52"/>
    <w:rsid w:val="008806AC"/>
    <w:rsid w:val="008814E2"/>
    <w:rsid w:val="00885C6C"/>
    <w:rsid w:val="008A47FE"/>
    <w:rsid w:val="008C271F"/>
    <w:rsid w:val="008C3F69"/>
    <w:rsid w:val="008D0F9C"/>
    <w:rsid w:val="008E4B27"/>
    <w:rsid w:val="008E698E"/>
    <w:rsid w:val="008F1CFB"/>
    <w:rsid w:val="008F2627"/>
    <w:rsid w:val="0090110D"/>
    <w:rsid w:val="00911D80"/>
    <w:rsid w:val="00926284"/>
    <w:rsid w:val="00930250"/>
    <w:rsid w:val="0093565B"/>
    <w:rsid w:val="009455E7"/>
    <w:rsid w:val="00955345"/>
    <w:rsid w:val="00963C20"/>
    <w:rsid w:val="00977CF6"/>
    <w:rsid w:val="009836CF"/>
    <w:rsid w:val="009A53AA"/>
    <w:rsid w:val="009B421D"/>
    <w:rsid w:val="009C17A9"/>
    <w:rsid w:val="009E2F64"/>
    <w:rsid w:val="00A05EC4"/>
    <w:rsid w:val="00A066FB"/>
    <w:rsid w:val="00A1238C"/>
    <w:rsid w:val="00A144AE"/>
    <w:rsid w:val="00A371E3"/>
    <w:rsid w:val="00A5550F"/>
    <w:rsid w:val="00A57075"/>
    <w:rsid w:val="00A64C86"/>
    <w:rsid w:val="00A82566"/>
    <w:rsid w:val="00A8634D"/>
    <w:rsid w:val="00A91AEF"/>
    <w:rsid w:val="00A9254C"/>
    <w:rsid w:val="00A9685B"/>
    <w:rsid w:val="00AA1C21"/>
    <w:rsid w:val="00AB29E7"/>
    <w:rsid w:val="00AB755C"/>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8751C"/>
    <w:rsid w:val="00B91F3C"/>
    <w:rsid w:val="00B948E0"/>
    <w:rsid w:val="00BA089F"/>
    <w:rsid w:val="00BA13ED"/>
    <w:rsid w:val="00BA4376"/>
    <w:rsid w:val="00BC4BAC"/>
    <w:rsid w:val="00C214B6"/>
    <w:rsid w:val="00C222FD"/>
    <w:rsid w:val="00C348A2"/>
    <w:rsid w:val="00C37B65"/>
    <w:rsid w:val="00C47973"/>
    <w:rsid w:val="00C6439D"/>
    <w:rsid w:val="00C674A6"/>
    <w:rsid w:val="00C80097"/>
    <w:rsid w:val="00C81145"/>
    <w:rsid w:val="00C85AA3"/>
    <w:rsid w:val="00C85E89"/>
    <w:rsid w:val="00C92BF0"/>
    <w:rsid w:val="00CA0FB2"/>
    <w:rsid w:val="00CA208E"/>
    <w:rsid w:val="00CD3D13"/>
    <w:rsid w:val="00CF60E2"/>
    <w:rsid w:val="00CF6137"/>
    <w:rsid w:val="00D02ED9"/>
    <w:rsid w:val="00D05350"/>
    <w:rsid w:val="00D239D4"/>
    <w:rsid w:val="00D35E08"/>
    <w:rsid w:val="00D50DF4"/>
    <w:rsid w:val="00D50FD7"/>
    <w:rsid w:val="00D526DE"/>
    <w:rsid w:val="00D61BB6"/>
    <w:rsid w:val="00D64B77"/>
    <w:rsid w:val="00D86DA2"/>
    <w:rsid w:val="00DB46A1"/>
    <w:rsid w:val="00DB798B"/>
    <w:rsid w:val="00DD50DC"/>
    <w:rsid w:val="00DE3633"/>
    <w:rsid w:val="00E059EA"/>
    <w:rsid w:val="00E14746"/>
    <w:rsid w:val="00E24D44"/>
    <w:rsid w:val="00E40048"/>
    <w:rsid w:val="00E52D37"/>
    <w:rsid w:val="00E5416A"/>
    <w:rsid w:val="00E66D03"/>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824DD"/>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1DC8F"/>
  <w15:docId w15:val="{B643BBF2-AC9F-457C-8102-648D4EA9C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3CDB5-9EB5-49A1-BC20-9672A34A2C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4.xml><?xml version="1.0" encoding="utf-8"?>
<ds:datastoreItem xmlns:ds="http://schemas.openxmlformats.org/officeDocument/2006/customXml" ds:itemID="{93D4E165-B528-4D41-AA52-871E3D1CC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2614</Words>
  <Characters>14901</Characters>
  <Application>Microsoft Office Word</Application>
  <DocSecurity>0</DocSecurity>
  <Lines>124</Lines>
  <Paragraphs>34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17481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Milan Matovič</cp:lastModifiedBy>
  <cp:revision>11</cp:revision>
  <cp:lastPrinted>2015-11-30T09:56:00Z</cp:lastPrinted>
  <dcterms:created xsi:type="dcterms:W3CDTF">2015-03-27T14:01:00Z</dcterms:created>
  <dcterms:modified xsi:type="dcterms:W3CDTF">2016-09-02T08:31:00Z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